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573" w:rsidRPr="00293E72" w:rsidRDefault="00F9718D">
      <w:pPr>
        <w:jc w:val="center"/>
        <w:rPr>
          <w:color w:val="auto"/>
        </w:rPr>
      </w:pPr>
      <w:r w:rsidRPr="00293E72">
        <w:rPr>
          <w:b/>
          <w:bCs/>
          <w:color w:val="auto"/>
          <w:sz w:val="24"/>
          <w:szCs w:val="24"/>
        </w:rPr>
        <w:t>Umowa nr ………</w:t>
      </w:r>
    </w:p>
    <w:p w:rsidR="00147573" w:rsidRPr="00293E72" w:rsidRDefault="00F9718D">
      <w:pPr>
        <w:jc w:val="center"/>
        <w:rPr>
          <w:color w:val="auto"/>
        </w:rPr>
      </w:pPr>
      <w:r w:rsidRPr="00293E72">
        <w:rPr>
          <w:b/>
          <w:bCs/>
          <w:color w:val="auto"/>
          <w:sz w:val="24"/>
          <w:szCs w:val="24"/>
        </w:rPr>
        <w:t xml:space="preserve">na </w:t>
      </w:r>
      <w:proofErr w:type="spellStart"/>
      <w:r w:rsidRPr="00293E72">
        <w:rPr>
          <w:b/>
          <w:bCs/>
          <w:color w:val="auto"/>
          <w:sz w:val="24"/>
          <w:szCs w:val="24"/>
        </w:rPr>
        <w:t>odbi</w:t>
      </w:r>
      <w:proofErr w:type="spellEnd"/>
      <w:r w:rsidRPr="00293E72">
        <w:rPr>
          <w:b/>
          <w:bCs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b/>
          <w:bCs/>
          <w:color w:val="auto"/>
          <w:sz w:val="24"/>
          <w:szCs w:val="24"/>
        </w:rPr>
        <w:t>r</w:t>
      </w:r>
      <w:proofErr w:type="spellEnd"/>
      <w:r w:rsidRPr="00293E72">
        <w:rPr>
          <w:b/>
          <w:bCs/>
          <w:color w:val="auto"/>
          <w:sz w:val="24"/>
          <w:szCs w:val="24"/>
        </w:rPr>
        <w:t xml:space="preserve"> i zagospodarowanie odpad</w:t>
      </w:r>
      <w:r w:rsidRPr="00293E72">
        <w:rPr>
          <w:b/>
          <w:bCs/>
          <w:color w:val="auto"/>
          <w:sz w:val="24"/>
          <w:szCs w:val="24"/>
          <w:lang w:val="es-ES_tradnl"/>
        </w:rPr>
        <w:t>ó</w:t>
      </w:r>
      <w:r w:rsidRPr="00293E72">
        <w:rPr>
          <w:b/>
          <w:bCs/>
          <w:color w:val="auto"/>
          <w:sz w:val="24"/>
          <w:szCs w:val="24"/>
        </w:rPr>
        <w:t xml:space="preserve">w komunalnych z nieruchomości zamieszkałych położonych na terenie Gminy </w:t>
      </w:r>
      <w:proofErr w:type="spellStart"/>
      <w:r w:rsidRPr="00293E72">
        <w:rPr>
          <w:b/>
          <w:bCs/>
          <w:color w:val="auto"/>
          <w:sz w:val="24"/>
          <w:szCs w:val="24"/>
        </w:rPr>
        <w:t>Jastk</w:t>
      </w:r>
      <w:proofErr w:type="spellEnd"/>
      <w:r w:rsidRPr="00293E72">
        <w:rPr>
          <w:b/>
          <w:bCs/>
          <w:color w:val="auto"/>
          <w:sz w:val="24"/>
          <w:szCs w:val="24"/>
          <w:lang w:val="es-ES_tradnl"/>
        </w:rPr>
        <w:t>ó</w:t>
      </w:r>
      <w:r w:rsidRPr="00293E72">
        <w:rPr>
          <w:b/>
          <w:bCs/>
          <w:color w:val="auto"/>
          <w:sz w:val="24"/>
          <w:szCs w:val="24"/>
          <w:lang w:val="en-US"/>
        </w:rPr>
        <w:t>w</w:t>
      </w:r>
    </w:p>
    <w:p w:rsidR="00147573" w:rsidRPr="00293E72" w:rsidRDefault="00147573">
      <w:pPr>
        <w:pStyle w:val="Tytu"/>
        <w:jc w:val="left"/>
        <w:rPr>
          <w:color w:val="auto"/>
        </w:rPr>
      </w:pPr>
    </w:p>
    <w:p w:rsidR="00147573" w:rsidRPr="00293E72" w:rsidRDefault="00F9718D">
      <w:pPr>
        <w:rPr>
          <w:color w:val="auto"/>
        </w:rPr>
      </w:pPr>
      <w:r w:rsidRPr="00293E72">
        <w:rPr>
          <w:color w:val="auto"/>
          <w:sz w:val="24"/>
          <w:szCs w:val="24"/>
        </w:rPr>
        <w:t>zawarta w Jastkowie w dniu ……………….. pomiędzy:</w:t>
      </w:r>
      <w:r w:rsidRPr="00293E72">
        <w:rPr>
          <w:rFonts w:ascii="Arial Unicode MS" w:hAnsi="Arial Unicode MS"/>
          <w:color w:val="auto"/>
          <w:sz w:val="24"/>
          <w:szCs w:val="24"/>
        </w:rPr>
        <w:br/>
      </w:r>
    </w:p>
    <w:p w:rsidR="00147573" w:rsidRPr="00293E72" w:rsidRDefault="00F9718D">
      <w:pPr>
        <w:jc w:val="both"/>
        <w:rPr>
          <w:color w:val="auto"/>
        </w:rPr>
      </w:pPr>
      <w:proofErr w:type="spellStart"/>
      <w:r w:rsidRPr="00293E72">
        <w:rPr>
          <w:b/>
          <w:bCs/>
          <w:color w:val="auto"/>
          <w:sz w:val="24"/>
          <w:szCs w:val="24"/>
          <w:lang w:val="de-DE"/>
        </w:rPr>
        <w:t>Gmin</w:t>
      </w:r>
      <w:proofErr w:type="spellEnd"/>
      <w:r w:rsidRPr="00293E72">
        <w:rPr>
          <w:b/>
          <w:bCs/>
          <w:color w:val="auto"/>
          <w:sz w:val="24"/>
          <w:szCs w:val="24"/>
        </w:rPr>
        <w:t xml:space="preserve">ą </w:t>
      </w:r>
      <w:proofErr w:type="spellStart"/>
      <w:r w:rsidRPr="00293E72">
        <w:rPr>
          <w:b/>
          <w:bCs/>
          <w:color w:val="auto"/>
          <w:sz w:val="24"/>
          <w:szCs w:val="24"/>
        </w:rPr>
        <w:t>Jastk</w:t>
      </w:r>
      <w:proofErr w:type="spellEnd"/>
      <w:r w:rsidRPr="00293E72">
        <w:rPr>
          <w:b/>
          <w:bCs/>
          <w:color w:val="auto"/>
          <w:sz w:val="24"/>
          <w:szCs w:val="24"/>
          <w:lang w:val="es-ES_tradnl"/>
        </w:rPr>
        <w:t>ó</w:t>
      </w:r>
      <w:r w:rsidRPr="00293E72">
        <w:rPr>
          <w:b/>
          <w:bCs/>
          <w:color w:val="auto"/>
          <w:sz w:val="24"/>
          <w:szCs w:val="24"/>
          <w:lang w:val="en-US"/>
        </w:rPr>
        <w:t>w</w:t>
      </w:r>
      <w:r w:rsidRPr="00293E72">
        <w:rPr>
          <w:color w:val="auto"/>
          <w:sz w:val="24"/>
          <w:szCs w:val="24"/>
        </w:rPr>
        <w:t xml:space="preserve"> </w:t>
      </w:r>
      <w:r w:rsidRPr="00293E72">
        <w:rPr>
          <w:color w:val="auto"/>
          <w:spacing w:val="-5"/>
          <w:sz w:val="24"/>
          <w:szCs w:val="24"/>
        </w:rPr>
        <w:t xml:space="preserve">z siedzibą …………………….., </w:t>
      </w:r>
      <w:r w:rsidRPr="00293E72">
        <w:rPr>
          <w:color w:val="auto"/>
          <w:sz w:val="24"/>
          <w:szCs w:val="24"/>
        </w:rPr>
        <w:t>zwaną dalej "</w:t>
      </w:r>
      <w:r w:rsidRPr="00293E72">
        <w:rPr>
          <w:b/>
          <w:bCs/>
          <w:color w:val="auto"/>
          <w:sz w:val="24"/>
          <w:szCs w:val="24"/>
        </w:rPr>
        <w:t>Zamawiającym</w:t>
      </w:r>
      <w:r w:rsidRPr="00293E72">
        <w:rPr>
          <w:color w:val="auto"/>
          <w:sz w:val="24"/>
          <w:szCs w:val="24"/>
        </w:rPr>
        <w:t>" reprezentowaną przez W</w:t>
      </w:r>
      <w:r w:rsidRPr="00293E72">
        <w:rPr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color w:val="auto"/>
          <w:sz w:val="24"/>
          <w:szCs w:val="24"/>
        </w:rPr>
        <w:t>jta</w:t>
      </w:r>
      <w:proofErr w:type="spellEnd"/>
      <w:r w:rsidRPr="00293E72">
        <w:rPr>
          <w:color w:val="auto"/>
          <w:sz w:val="24"/>
          <w:szCs w:val="24"/>
        </w:rPr>
        <w:t xml:space="preserve"> Gminy </w:t>
      </w:r>
      <w:proofErr w:type="spellStart"/>
      <w:r w:rsidRPr="00293E72">
        <w:rPr>
          <w:color w:val="auto"/>
          <w:sz w:val="24"/>
          <w:szCs w:val="24"/>
        </w:rPr>
        <w:t>Jastk</w:t>
      </w:r>
      <w:proofErr w:type="spellEnd"/>
      <w:r w:rsidRPr="00293E72">
        <w:rPr>
          <w:color w:val="auto"/>
          <w:sz w:val="24"/>
          <w:szCs w:val="24"/>
          <w:lang w:val="es-ES_tradnl"/>
        </w:rPr>
        <w:t>ó</w:t>
      </w:r>
      <w:r w:rsidRPr="00293E72">
        <w:rPr>
          <w:color w:val="auto"/>
          <w:sz w:val="24"/>
          <w:szCs w:val="24"/>
        </w:rPr>
        <w:t xml:space="preserve">w – </w:t>
      </w:r>
      <w:r w:rsidRPr="00293E72">
        <w:rPr>
          <w:color w:val="auto"/>
          <w:sz w:val="24"/>
          <w:szCs w:val="24"/>
          <w:lang w:val="es-ES_tradnl"/>
        </w:rPr>
        <w:t>Teres</w:t>
      </w:r>
      <w:r w:rsidRPr="00293E72">
        <w:rPr>
          <w:color w:val="auto"/>
          <w:sz w:val="24"/>
          <w:szCs w:val="24"/>
        </w:rPr>
        <w:t>ę Kot, przy kontrasygnacie Małgorzaty Kamińskiej – Skarbnika Gminy NIP ……………</w:t>
      </w:r>
      <w:r w:rsidRPr="00293E72">
        <w:rPr>
          <w:color w:val="auto"/>
          <w:sz w:val="24"/>
          <w:szCs w:val="24"/>
          <w:lang w:val="de-DE"/>
        </w:rPr>
        <w:t xml:space="preserve">.., REGON </w:t>
      </w:r>
      <w:r w:rsidRPr="00293E72">
        <w:rPr>
          <w:color w:val="auto"/>
          <w:sz w:val="24"/>
          <w:szCs w:val="24"/>
        </w:rPr>
        <w:t xml:space="preserve">………………., </w:t>
      </w:r>
    </w:p>
    <w:p w:rsidR="00147573" w:rsidRPr="00293E72" w:rsidRDefault="00F9718D">
      <w:pPr>
        <w:jc w:val="both"/>
        <w:rPr>
          <w:color w:val="auto"/>
        </w:rPr>
      </w:pPr>
      <w:r w:rsidRPr="00293E72">
        <w:rPr>
          <w:color w:val="auto"/>
          <w:sz w:val="24"/>
          <w:szCs w:val="24"/>
        </w:rPr>
        <w:t>zwaną dalej Zamawiającym</w:t>
      </w:r>
    </w:p>
    <w:p w:rsidR="00147573" w:rsidRPr="00293E72" w:rsidRDefault="00F9718D">
      <w:pPr>
        <w:jc w:val="both"/>
        <w:rPr>
          <w:color w:val="auto"/>
        </w:rPr>
      </w:pPr>
      <w:r w:rsidRPr="00293E72">
        <w:rPr>
          <w:color w:val="auto"/>
          <w:sz w:val="24"/>
          <w:szCs w:val="24"/>
        </w:rPr>
        <w:t>a</w:t>
      </w:r>
    </w:p>
    <w:p w:rsidR="00147573" w:rsidRPr="00293E72" w:rsidRDefault="00F9718D">
      <w:pPr>
        <w:spacing w:line="276" w:lineRule="auto"/>
        <w:jc w:val="both"/>
        <w:rPr>
          <w:color w:val="auto"/>
        </w:rPr>
      </w:pPr>
      <w:r w:rsidRPr="00293E72">
        <w:rPr>
          <w:b/>
          <w:bCs/>
          <w:color w:val="auto"/>
          <w:spacing w:val="-5"/>
          <w:sz w:val="24"/>
          <w:szCs w:val="24"/>
        </w:rPr>
        <w:t>………………..</w:t>
      </w:r>
      <w:r w:rsidRPr="00293E72">
        <w:rPr>
          <w:color w:val="auto"/>
          <w:spacing w:val="-5"/>
          <w:sz w:val="24"/>
          <w:szCs w:val="24"/>
        </w:rPr>
        <w:t>, z siedzibą …………………….., zwanym dalej „</w:t>
      </w:r>
      <w:r w:rsidRPr="00293E72">
        <w:rPr>
          <w:b/>
          <w:bCs/>
          <w:color w:val="auto"/>
          <w:spacing w:val="-5"/>
          <w:sz w:val="24"/>
          <w:szCs w:val="24"/>
        </w:rPr>
        <w:t>Wykonawcą</w:t>
      </w:r>
      <w:r w:rsidRPr="00293E72">
        <w:rPr>
          <w:color w:val="auto"/>
          <w:spacing w:val="-5"/>
          <w:sz w:val="24"/>
          <w:szCs w:val="24"/>
        </w:rPr>
        <w:t>” reprezentowanym przez ………………………………,</w:t>
      </w:r>
      <w:r w:rsidRPr="00293E72">
        <w:rPr>
          <w:b/>
          <w:bCs/>
          <w:color w:val="auto"/>
          <w:spacing w:val="-5"/>
          <w:sz w:val="24"/>
          <w:szCs w:val="24"/>
        </w:rPr>
        <w:t xml:space="preserve"> </w:t>
      </w:r>
      <w:r w:rsidRPr="00293E72">
        <w:rPr>
          <w:color w:val="auto"/>
          <w:sz w:val="24"/>
          <w:szCs w:val="24"/>
        </w:rPr>
        <w:t>NIP ……………</w:t>
      </w:r>
      <w:r w:rsidRPr="00293E72">
        <w:rPr>
          <w:color w:val="auto"/>
          <w:sz w:val="24"/>
          <w:szCs w:val="24"/>
          <w:lang w:val="de-DE"/>
        </w:rPr>
        <w:t xml:space="preserve">.., REGON </w:t>
      </w:r>
      <w:r w:rsidRPr="00293E72">
        <w:rPr>
          <w:color w:val="auto"/>
          <w:sz w:val="24"/>
          <w:szCs w:val="24"/>
        </w:rPr>
        <w:t>………………</w:t>
      </w:r>
      <w:r w:rsidRPr="00293E72">
        <w:rPr>
          <w:color w:val="auto"/>
          <w:sz w:val="24"/>
          <w:szCs w:val="24"/>
          <w:lang w:val="de-DE"/>
        </w:rPr>
        <w:t xml:space="preserve">., KRS </w:t>
      </w:r>
      <w:r w:rsidRPr="00293E72">
        <w:rPr>
          <w:color w:val="auto"/>
          <w:sz w:val="24"/>
          <w:szCs w:val="24"/>
        </w:rPr>
        <w:t xml:space="preserve">…………………… </w:t>
      </w:r>
    </w:p>
    <w:p w:rsidR="00147573" w:rsidRPr="00293E72" w:rsidRDefault="00F9718D">
      <w:pPr>
        <w:spacing w:line="276" w:lineRule="auto"/>
        <w:jc w:val="both"/>
        <w:rPr>
          <w:color w:val="auto"/>
        </w:rPr>
      </w:pPr>
      <w:r w:rsidRPr="00293E72">
        <w:rPr>
          <w:color w:val="auto"/>
          <w:sz w:val="24"/>
          <w:szCs w:val="24"/>
        </w:rPr>
        <w:t>zwaną dalej Wykonawcą</w:t>
      </w:r>
    </w:p>
    <w:p w:rsidR="00147573" w:rsidRPr="00293E72" w:rsidRDefault="00147573">
      <w:pPr>
        <w:jc w:val="both"/>
        <w:rPr>
          <w:color w:val="auto"/>
        </w:rPr>
      </w:pPr>
    </w:p>
    <w:p w:rsidR="00147573" w:rsidRPr="00293E72" w:rsidRDefault="00F9718D">
      <w:pPr>
        <w:jc w:val="both"/>
        <w:rPr>
          <w:color w:val="auto"/>
        </w:rPr>
      </w:pPr>
      <w:r w:rsidRPr="00293E72">
        <w:rPr>
          <w:color w:val="auto"/>
          <w:sz w:val="24"/>
          <w:szCs w:val="24"/>
        </w:rPr>
        <w:t xml:space="preserve">o następującej </w:t>
      </w:r>
      <w:proofErr w:type="spellStart"/>
      <w:r w:rsidRPr="00293E72">
        <w:rPr>
          <w:color w:val="auto"/>
          <w:sz w:val="24"/>
          <w:szCs w:val="24"/>
        </w:rPr>
        <w:t>treś</w:t>
      </w:r>
      <w:proofErr w:type="spellEnd"/>
      <w:r w:rsidRPr="00293E72">
        <w:rPr>
          <w:color w:val="auto"/>
          <w:sz w:val="24"/>
          <w:szCs w:val="24"/>
          <w:lang w:val="it-IT"/>
        </w:rPr>
        <w:t>ci:</w:t>
      </w:r>
    </w:p>
    <w:p w:rsidR="00147573" w:rsidRPr="00293E72" w:rsidRDefault="00F9718D">
      <w:pPr>
        <w:jc w:val="both"/>
        <w:rPr>
          <w:color w:val="auto"/>
        </w:rPr>
      </w:pPr>
      <w:r w:rsidRPr="00293E72">
        <w:rPr>
          <w:color w:val="auto"/>
          <w:sz w:val="24"/>
          <w:szCs w:val="24"/>
        </w:rPr>
        <w:t xml:space="preserve">w wyniku wyboru oferty w postępowaniu o udzielnie </w:t>
      </w:r>
      <w:proofErr w:type="spellStart"/>
      <w:r w:rsidRPr="00293E72">
        <w:rPr>
          <w:color w:val="auto"/>
          <w:sz w:val="24"/>
          <w:szCs w:val="24"/>
        </w:rPr>
        <w:t>zam</w:t>
      </w:r>
      <w:proofErr w:type="spellEnd"/>
      <w:r w:rsidRPr="00293E72">
        <w:rPr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color w:val="auto"/>
          <w:sz w:val="24"/>
          <w:szCs w:val="24"/>
        </w:rPr>
        <w:t>wienia</w:t>
      </w:r>
      <w:proofErr w:type="spellEnd"/>
      <w:r w:rsidRPr="00293E72">
        <w:rPr>
          <w:color w:val="auto"/>
          <w:sz w:val="24"/>
          <w:szCs w:val="24"/>
        </w:rPr>
        <w:t xml:space="preserve"> publicznego przeprowadzonego w trybie przetargu nieograniczonego znak: ……………</w:t>
      </w:r>
      <w:r w:rsidRPr="00293E72">
        <w:rPr>
          <w:b/>
          <w:bCs/>
          <w:color w:val="auto"/>
          <w:sz w:val="24"/>
          <w:szCs w:val="24"/>
        </w:rPr>
        <w:t xml:space="preserve"> </w:t>
      </w:r>
      <w:r w:rsidRPr="00293E72">
        <w:rPr>
          <w:color w:val="auto"/>
          <w:sz w:val="24"/>
          <w:szCs w:val="24"/>
          <w:u w:color="FF0000"/>
        </w:rPr>
        <w:t xml:space="preserve">na podstawie ustawy z dnia 11 września 2019 r. Prawo </w:t>
      </w:r>
      <w:proofErr w:type="spellStart"/>
      <w:r w:rsidRPr="00293E72">
        <w:rPr>
          <w:color w:val="auto"/>
          <w:sz w:val="24"/>
          <w:szCs w:val="24"/>
          <w:u w:color="FF0000"/>
        </w:rPr>
        <w:t>zam</w:t>
      </w:r>
      <w:proofErr w:type="spellEnd"/>
      <w:r w:rsidRPr="00293E72">
        <w:rPr>
          <w:color w:val="auto"/>
          <w:sz w:val="24"/>
          <w:szCs w:val="24"/>
          <w:u w:color="FF0000"/>
          <w:lang w:val="es-ES_tradnl"/>
        </w:rPr>
        <w:t>ó</w:t>
      </w:r>
      <w:proofErr w:type="spellStart"/>
      <w:r w:rsidRPr="00293E72">
        <w:rPr>
          <w:color w:val="auto"/>
          <w:sz w:val="24"/>
          <w:szCs w:val="24"/>
          <w:u w:color="FF0000"/>
        </w:rPr>
        <w:t>wień</w:t>
      </w:r>
      <w:proofErr w:type="spellEnd"/>
      <w:r w:rsidRPr="00293E72">
        <w:rPr>
          <w:color w:val="auto"/>
          <w:sz w:val="24"/>
          <w:szCs w:val="24"/>
          <w:u w:color="FF0000"/>
        </w:rPr>
        <w:t xml:space="preserve"> publicznych (Dz. U. z 2019 r., poz. 2019 ze zm., dalej: ustawa)</w:t>
      </w:r>
      <w:r w:rsidRPr="00293E72">
        <w:rPr>
          <w:color w:val="auto"/>
          <w:sz w:val="24"/>
          <w:szCs w:val="24"/>
        </w:rPr>
        <w:t xml:space="preserve"> została zawarta umowa o następującej </w:t>
      </w:r>
      <w:proofErr w:type="spellStart"/>
      <w:r w:rsidRPr="00293E72">
        <w:rPr>
          <w:color w:val="auto"/>
          <w:sz w:val="24"/>
          <w:szCs w:val="24"/>
        </w:rPr>
        <w:t>treś</w:t>
      </w:r>
      <w:proofErr w:type="spellEnd"/>
      <w:r w:rsidRPr="00293E72">
        <w:rPr>
          <w:color w:val="auto"/>
          <w:sz w:val="24"/>
          <w:szCs w:val="24"/>
          <w:lang w:val="it-IT"/>
        </w:rPr>
        <w:t>ci:</w:t>
      </w:r>
    </w:p>
    <w:p w:rsidR="00147573" w:rsidRPr="00293E72" w:rsidRDefault="00147573">
      <w:pPr>
        <w:jc w:val="both"/>
        <w:rPr>
          <w:color w:val="auto"/>
        </w:rPr>
      </w:pPr>
    </w:p>
    <w:p w:rsidR="00147573" w:rsidRPr="00293E72" w:rsidRDefault="00F9718D">
      <w:pPr>
        <w:ind w:left="4320"/>
        <w:rPr>
          <w:color w:val="auto"/>
        </w:rPr>
      </w:pPr>
      <w:r w:rsidRPr="00293E72">
        <w:rPr>
          <w:b/>
          <w:bCs/>
          <w:color w:val="auto"/>
          <w:sz w:val="24"/>
          <w:szCs w:val="24"/>
        </w:rPr>
        <w:t xml:space="preserve">    §1</w:t>
      </w:r>
    </w:p>
    <w:p w:rsidR="00147573" w:rsidRPr="00293E72" w:rsidRDefault="00F9718D">
      <w:pPr>
        <w:jc w:val="center"/>
        <w:rPr>
          <w:color w:val="auto"/>
        </w:rPr>
      </w:pPr>
      <w:r w:rsidRPr="00293E72">
        <w:rPr>
          <w:b/>
          <w:bCs/>
          <w:color w:val="auto"/>
          <w:sz w:val="24"/>
          <w:szCs w:val="24"/>
        </w:rPr>
        <w:t>Przedmiot umowy</w:t>
      </w:r>
    </w:p>
    <w:p w:rsidR="00147573" w:rsidRPr="00293E72" w:rsidRDefault="00F9718D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Przedmiotem umowy jest </w:t>
      </w:r>
      <w:proofErr w:type="spellStart"/>
      <w:r w:rsidRPr="00293E72">
        <w:rPr>
          <w:rFonts w:ascii="Times New Roman" w:hAnsi="Times New Roman"/>
          <w:b/>
          <w:bCs/>
          <w:i/>
          <w:iCs/>
          <w:color w:val="auto"/>
          <w:sz w:val="24"/>
          <w:szCs w:val="24"/>
        </w:rPr>
        <w:t>Odbi</w:t>
      </w:r>
      <w:proofErr w:type="spellEnd"/>
      <w:r w:rsidRPr="00293E72">
        <w:rPr>
          <w:rFonts w:ascii="Times New Roman" w:hAnsi="Times New Roman"/>
          <w:b/>
          <w:bCs/>
          <w:i/>
          <w:iCs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b/>
          <w:bCs/>
          <w:i/>
          <w:iCs/>
          <w:color w:val="auto"/>
          <w:sz w:val="24"/>
          <w:szCs w:val="24"/>
        </w:rPr>
        <w:t>r</w:t>
      </w:r>
      <w:proofErr w:type="spellEnd"/>
      <w:r w:rsidRPr="00293E72">
        <w:rPr>
          <w:rFonts w:ascii="Times New Roman" w:hAnsi="Times New Roman"/>
          <w:b/>
          <w:bCs/>
          <w:i/>
          <w:iCs/>
          <w:color w:val="auto"/>
          <w:sz w:val="24"/>
          <w:szCs w:val="24"/>
        </w:rPr>
        <w:t xml:space="preserve"> i zagospodarowanie odpad</w:t>
      </w:r>
      <w:r w:rsidRPr="00293E72">
        <w:rPr>
          <w:rFonts w:ascii="Times New Roman" w:hAnsi="Times New Roman"/>
          <w:b/>
          <w:bCs/>
          <w:i/>
          <w:iCs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b/>
          <w:bCs/>
          <w:i/>
          <w:iCs/>
          <w:color w:val="auto"/>
          <w:sz w:val="24"/>
          <w:szCs w:val="24"/>
        </w:rPr>
        <w:t xml:space="preserve">w komunalnych od właścicieli nieruchomości zamieszkałych położonych na terenie Gminy </w:t>
      </w:r>
      <w:proofErr w:type="spellStart"/>
      <w:r w:rsidRPr="00293E72">
        <w:rPr>
          <w:rFonts w:ascii="Times New Roman" w:hAnsi="Times New Roman"/>
          <w:b/>
          <w:bCs/>
          <w:i/>
          <w:iCs/>
          <w:color w:val="auto"/>
          <w:sz w:val="24"/>
          <w:szCs w:val="24"/>
        </w:rPr>
        <w:t>Jastk</w:t>
      </w:r>
      <w:proofErr w:type="spellEnd"/>
      <w:r w:rsidRPr="00293E72">
        <w:rPr>
          <w:rFonts w:ascii="Times New Roman" w:hAnsi="Times New Roman"/>
          <w:b/>
          <w:bCs/>
          <w:i/>
          <w:iCs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b/>
          <w:bCs/>
          <w:i/>
          <w:iCs/>
          <w:color w:val="auto"/>
          <w:sz w:val="24"/>
          <w:szCs w:val="24"/>
          <w:lang w:val="en-US"/>
        </w:rPr>
        <w:t>w</w:t>
      </w:r>
      <w:r w:rsidRPr="00293E72">
        <w:rPr>
          <w:rFonts w:ascii="Times New Roman" w:hAnsi="Times New Roman"/>
          <w:b/>
          <w:bCs/>
          <w:color w:val="auto"/>
          <w:sz w:val="24"/>
          <w:szCs w:val="24"/>
        </w:rPr>
        <w:t>.</w:t>
      </w:r>
    </w:p>
    <w:p w:rsidR="00147573" w:rsidRPr="00293E72" w:rsidRDefault="00F9718D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Przedmiot umowy nie obejmuje odbioru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komunalnych z nieruchomości, gdzie nie zamieszkują mieszkańcy, a powstają odpady komunalne (np. podmioty gospodarcze i instytucje).</w:t>
      </w:r>
    </w:p>
    <w:p w:rsidR="00147573" w:rsidRPr="00293E72" w:rsidRDefault="00F9718D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Uprawnionymi do reprezentowania stron i odpowiedzialnymi za przebieg oraz realizację umowy jest:</w:t>
      </w:r>
    </w:p>
    <w:p w:rsidR="00147573" w:rsidRPr="00293E72" w:rsidRDefault="00F9718D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z ramienia Zamawiającego: Katarzyna Juszczak - Kierownik Referatu ds. Ochrony Środowiska, Rolnictwa i Obsługi Ludności, Ewelina Chrzanowska podi</w:t>
      </w:r>
      <w:r w:rsidRPr="00293E72">
        <w:rPr>
          <w:rFonts w:ascii="Times New Roman" w:hAnsi="Times New Roman"/>
          <w:color w:val="auto"/>
          <w:kern w:val="3"/>
          <w:sz w:val="24"/>
          <w:szCs w:val="24"/>
        </w:rPr>
        <w:t xml:space="preserve">nspektor ds. Gospodarki Odpadami Komunalnymi </w:t>
      </w:r>
    </w:p>
    <w:p w:rsidR="00147573" w:rsidRPr="00293E72" w:rsidRDefault="00F9718D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z ramienia Wykonawcy: …………………………………………………………</w:t>
      </w:r>
    </w:p>
    <w:p w:rsidR="00147573" w:rsidRPr="00293E72" w:rsidRDefault="00F9718D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Integralną część niniejszej umowy stanowi:</w:t>
      </w:r>
    </w:p>
    <w:p w:rsidR="00147573" w:rsidRPr="00293E72" w:rsidRDefault="00F9718D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specyfikacja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warunk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zam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wienia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dot. postępowania przetargowego na udzielenie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zam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wienia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publicznego na:</w:t>
      </w:r>
      <w:r w:rsidRPr="00293E72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293E72">
        <w:rPr>
          <w:rFonts w:ascii="Times New Roman" w:hAnsi="Times New Roman"/>
          <w:b/>
          <w:bCs/>
          <w:color w:val="auto"/>
          <w:sz w:val="24"/>
          <w:szCs w:val="24"/>
        </w:rPr>
        <w:t>Odbi</w:t>
      </w:r>
      <w:proofErr w:type="spellEnd"/>
      <w:r w:rsidRPr="00293E72">
        <w:rPr>
          <w:rFonts w:ascii="Times New Roman" w:hAnsi="Times New Roman"/>
          <w:b/>
          <w:bCs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b/>
          <w:bCs/>
          <w:color w:val="auto"/>
          <w:sz w:val="24"/>
          <w:szCs w:val="24"/>
        </w:rPr>
        <w:t>r</w:t>
      </w:r>
      <w:proofErr w:type="spellEnd"/>
      <w:r w:rsidRPr="00293E72">
        <w:rPr>
          <w:rFonts w:ascii="Times New Roman" w:hAnsi="Times New Roman"/>
          <w:b/>
          <w:bCs/>
          <w:color w:val="auto"/>
          <w:sz w:val="24"/>
          <w:szCs w:val="24"/>
        </w:rPr>
        <w:t xml:space="preserve"> i zagospodarowanie odpad</w:t>
      </w:r>
      <w:r w:rsidRPr="00293E72">
        <w:rPr>
          <w:rFonts w:ascii="Times New Roman" w:hAnsi="Times New Roman"/>
          <w:b/>
          <w:bCs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b/>
          <w:bCs/>
          <w:color w:val="auto"/>
          <w:sz w:val="24"/>
          <w:szCs w:val="24"/>
        </w:rPr>
        <w:t xml:space="preserve">w komunalnych z nieruchomości zamieszkałych położonych na terenie Gminy </w:t>
      </w:r>
      <w:proofErr w:type="spellStart"/>
      <w:r w:rsidRPr="00293E72">
        <w:rPr>
          <w:rFonts w:ascii="Times New Roman" w:hAnsi="Times New Roman"/>
          <w:b/>
          <w:bCs/>
          <w:color w:val="auto"/>
          <w:sz w:val="24"/>
          <w:szCs w:val="24"/>
        </w:rPr>
        <w:t>Jastk</w:t>
      </w:r>
      <w:proofErr w:type="spellEnd"/>
      <w:r w:rsidRPr="00293E72">
        <w:rPr>
          <w:rFonts w:ascii="Times New Roman" w:hAnsi="Times New Roman"/>
          <w:b/>
          <w:bCs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b/>
          <w:bCs/>
          <w:color w:val="auto"/>
          <w:sz w:val="24"/>
          <w:szCs w:val="24"/>
          <w:lang w:val="en-US"/>
        </w:rPr>
        <w:t>w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, 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ra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stanowi załącznik nr 1 do niniejszej umowy</w:t>
      </w:r>
    </w:p>
    <w:p w:rsidR="00147573" w:rsidRPr="00293E72" w:rsidRDefault="00F9718D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oferta Wykonawcy z dnia ………………..,  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ra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stanowi załącznik nr 2 do niniejszej umowy</w:t>
      </w:r>
    </w:p>
    <w:p w:rsidR="00147573" w:rsidRPr="00293E72" w:rsidRDefault="00F9718D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lastRenderedPageBreak/>
        <w:t xml:space="preserve">wykaz nieruchomości zamieszkałych na terenie Gminy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Jastk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, z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rych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odbierane będą odpady komunalne,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ra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stanowi załącznik nr 3 do niniejszej umowy</w:t>
      </w:r>
    </w:p>
    <w:p w:rsidR="00147573" w:rsidRPr="00293E72" w:rsidRDefault="00F9718D">
      <w:pPr>
        <w:pStyle w:val="Default"/>
        <w:ind w:left="4320"/>
        <w:rPr>
          <w:color w:val="auto"/>
        </w:rPr>
      </w:pPr>
      <w:r w:rsidRPr="00293E72">
        <w:rPr>
          <w:b/>
          <w:bCs/>
          <w:color w:val="auto"/>
        </w:rPr>
        <w:t xml:space="preserve">   §2</w:t>
      </w:r>
    </w:p>
    <w:p w:rsidR="00147573" w:rsidRPr="00293E72" w:rsidRDefault="00F9718D">
      <w:pPr>
        <w:pStyle w:val="Default"/>
        <w:jc w:val="center"/>
        <w:rPr>
          <w:color w:val="auto"/>
        </w:rPr>
      </w:pPr>
      <w:r w:rsidRPr="00293E72">
        <w:rPr>
          <w:b/>
          <w:bCs/>
          <w:color w:val="auto"/>
        </w:rPr>
        <w:t>Czas trwania umowy</w:t>
      </w:r>
    </w:p>
    <w:p w:rsidR="00147573" w:rsidRPr="00293E72" w:rsidRDefault="00F9718D">
      <w:pPr>
        <w:jc w:val="both"/>
        <w:rPr>
          <w:color w:val="auto"/>
        </w:rPr>
      </w:pPr>
      <w:r w:rsidRPr="00293E72">
        <w:rPr>
          <w:color w:val="auto"/>
          <w:sz w:val="24"/>
          <w:szCs w:val="24"/>
        </w:rPr>
        <w:t xml:space="preserve">Umowa zostaje zawarta na okres </w:t>
      </w:r>
      <w:r w:rsidRPr="00293E72">
        <w:rPr>
          <w:color w:val="auto"/>
          <w:sz w:val="24"/>
          <w:szCs w:val="24"/>
          <w:u w:color="FF0000"/>
        </w:rPr>
        <w:t>na okres 12 miesięcy od dnia zawarcia umowy.</w:t>
      </w:r>
    </w:p>
    <w:p w:rsidR="00147573" w:rsidRPr="00293E72" w:rsidRDefault="00147573">
      <w:pPr>
        <w:jc w:val="both"/>
        <w:rPr>
          <w:color w:val="auto"/>
        </w:rPr>
      </w:pPr>
    </w:p>
    <w:p w:rsidR="00147573" w:rsidRPr="00293E72" w:rsidRDefault="00F9718D">
      <w:pPr>
        <w:ind w:left="3540" w:firstLine="708"/>
        <w:rPr>
          <w:color w:val="auto"/>
        </w:rPr>
      </w:pPr>
      <w:r w:rsidRPr="00293E72">
        <w:rPr>
          <w:b/>
          <w:bCs/>
          <w:color w:val="auto"/>
          <w:sz w:val="24"/>
          <w:szCs w:val="24"/>
        </w:rPr>
        <w:t>§ 3</w:t>
      </w:r>
    </w:p>
    <w:p w:rsidR="00147573" w:rsidRPr="00293E72" w:rsidRDefault="00F9718D">
      <w:pPr>
        <w:jc w:val="center"/>
        <w:rPr>
          <w:color w:val="auto"/>
        </w:rPr>
      </w:pPr>
      <w:r w:rsidRPr="00293E72">
        <w:rPr>
          <w:b/>
          <w:bCs/>
          <w:color w:val="auto"/>
          <w:sz w:val="24"/>
          <w:szCs w:val="24"/>
        </w:rPr>
        <w:t>Obowiązki Wykonawcy</w:t>
      </w:r>
    </w:p>
    <w:p w:rsidR="00147573" w:rsidRPr="00293E72" w:rsidRDefault="00F9718D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Wykonawca jest zobowiązany do odbierania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komunalnych z należytą </w:t>
      </w:r>
      <w:r w:rsidRPr="00293E72">
        <w:rPr>
          <w:rFonts w:ascii="Times New Roman" w:hAnsi="Times New Roman"/>
          <w:color w:val="auto"/>
          <w:sz w:val="24"/>
          <w:szCs w:val="24"/>
          <w:lang w:val="it-IT"/>
        </w:rPr>
        <w:t>staranno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ścią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>, w terminach i częstotliwością wynikających z przyjętego harmonogramu odbioru.</w:t>
      </w:r>
    </w:p>
    <w:p w:rsidR="00147573" w:rsidRPr="00293E72" w:rsidRDefault="00F9718D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Wykonawca zobowiązany jest do przestrzegania przepis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dotyczących ochrony danych osobowych; Wykonawca nie może wykorzystywać pozyskanych danych w żaden inny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spos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b lub w innym celu niż dla wykonywania umowy, w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szczeg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lności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zakazuje się wykorzystywania danych w celach reklamowych i marketingowych.</w:t>
      </w:r>
    </w:p>
    <w:p w:rsidR="00147573" w:rsidRPr="00293E72" w:rsidRDefault="00F9718D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W przypadku uszkodzenia lub zniszczenia pojemnik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z winy Wykonawcy, Wykonawca będzie zobowiązany do wymiany uszkodzonego urządzenia na własny koszt</w:t>
      </w:r>
      <w:r w:rsidR="00FD4DB5" w:rsidRPr="00293E72">
        <w:rPr>
          <w:rFonts w:ascii="Times New Roman" w:hAnsi="Times New Roman"/>
          <w:color w:val="auto"/>
          <w:sz w:val="24"/>
          <w:szCs w:val="24"/>
        </w:rPr>
        <w:t xml:space="preserve"> w ciągu 14 dniu od dnia zgłoszenia tego faktu przez Zamawiającego.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147573" w:rsidRPr="00293E72" w:rsidRDefault="00F9718D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Wykonawca odbiera i transportuje odpady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wnież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w przypadkach, kiedy dojazd będzie utrudniony z powodu np. niekorzystnych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warunk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atmosferycznych itp. W takich przypadkach Wykonawcy nie przysługują roszczenia z tytułu wzrostu koszt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realizacji przedmiotu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zam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wienia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>. Trasy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przebiegają po drogach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wojew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dzkich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>, powiatowych, gminnych, a także wewnętrznych drogach osiedlowych, gruntowych (prywatnych). W przypadku, gdy usługa nie będzie możliwa do zrealizowana w ustalonym terminie, dniem odbioru będzie dzień następny lub kolejne dni po wyznaczonym terminie, jednak nie dłużej niż 5 dni.</w:t>
      </w:r>
    </w:p>
    <w:p w:rsidR="00147573" w:rsidRPr="00293E72" w:rsidRDefault="00F9718D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Wykonawca ma obowiązek porządkowania terenu w miejscu wystawienia pojemnik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  <w:lang w:val="en-US"/>
        </w:rPr>
        <w:t xml:space="preserve">w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lang w:val="en-US"/>
        </w:rPr>
        <w:t>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n-US"/>
        </w:rPr>
        <w:t xml:space="preserve"> work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z odpadami komunalnymi </w:t>
      </w:r>
      <w:r w:rsidR="00716FFD" w:rsidRPr="00293E72">
        <w:rPr>
          <w:rFonts w:ascii="Times New Roman" w:hAnsi="Times New Roman"/>
          <w:color w:val="auto"/>
          <w:sz w:val="24"/>
          <w:szCs w:val="24"/>
        </w:rPr>
        <w:t xml:space="preserve">w obrębie 1 metra, 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przypadku jego zanieczyszczenia wynikającego z przepełnienia pojemnika lub uszkodzenia worka. </w:t>
      </w:r>
    </w:p>
    <w:p w:rsidR="00147573" w:rsidRPr="00293E72" w:rsidRDefault="00F9718D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Wykonawca odbiera odpady wystawione przez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mieszkańc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w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dostępnym miejscu (przed posesją, przy drodze posesji, z wnęk w ogrodzeniu przystosowanych do pojemnik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na odpady). </w:t>
      </w:r>
    </w:p>
    <w:p w:rsidR="00147573" w:rsidRPr="00293E72" w:rsidRDefault="00F9718D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Wykonawca zobowiązany jest do kontroli realizowania przez właściciela nieruchomości obowiązku w zakresie selektywnego zbierania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komunalnych. W przypadku gdy Wykonawca stwierdzi, iż w workach do selektywnej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zbi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rki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wystawionych przez właścicieli nieruchomości znajdują sie odpady inne niż segregowane w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wczas Wykonawca zobowiązany jest do oznaczenia worka informacją "nieprawidłowo segregowane - dokonaj ponownej segregacji" (np. w postaci naklejki wykonanej przez Wykonawcę). O powyższej sytuacji Wykonawca powiadamia pisemnie (dopuszcza się </w:t>
      </w:r>
      <w:r w:rsidRPr="00293E72">
        <w:rPr>
          <w:rFonts w:ascii="Times New Roman" w:hAnsi="Times New Roman"/>
          <w:color w:val="auto"/>
          <w:sz w:val="24"/>
          <w:szCs w:val="24"/>
          <w:lang w:val="en-US"/>
        </w:rPr>
        <w:lastRenderedPageBreak/>
        <w:t>form</w:t>
      </w:r>
      <w:r w:rsidRPr="00293E72">
        <w:rPr>
          <w:rFonts w:ascii="Times New Roman" w:hAnsi="Times New Roman"/>
          <w:color w:val="auto"/>
          <w:sz w:val="24"/>
          <w:szCs w:val="24"/>
        </w:rPr>
        <w:t>ę elektroniczną) Zamawiającego - powiadomienie powinno zawierać wskazania dnia odbioru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komunalnych, adres nieruchomości, opis zastrzeżeń.</w:t>
      </w:r>
    </w:p>
    <w:p w:rsidR="00716FFD" w:rsidRPr="00293E72" w:rsidRDefault="00F9718D" w:rsidP="00716FFD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Wykonawca jest zobowiązany do bieżącego przekazywania drogą elektroniczną Zamawiającemu adres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nieruchomości, na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rych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zamieszkują mieszkańcy i powstają odpady, a nie ujętych w bazie danych przeprowadzonej przez Zamawiającego.</w:t>
      </w:r>
    </w:p>
    <w:p w:rsidR="00C260E0" w:rsidRPr="00293E72" w:rsidRDefault="00C260E0" w:rsidP="00C260E0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Wykonawca zobowiązany jest do przekazywania odpad</w:t>
      </w:r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w do funkcjonujących instalacji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spełniajacych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 wymagania dla instalacji komunalnych, które zostały oddane do użytkowania i posiadają wymagane decyzje pozwalające na przetwarzanie odpadów.</w:t>
      </w:r>
    </w:p>
    <w:p w:rsidR="004F2107" w:rsidRPr="00293E72" w:rsidRDefault="004F2107" w:rsidP="004F2107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Wykonawca ma obowiązek zagospodarować odebrane odpady komunalne w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spos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b umożliwiający osią</w:t>
      </w:r>
      <w:r w:rsidRPr="00293E72">
        <w:rPr>
          <w:rFonts w:ascii="Times New Roman" w:hAnsi="Times New Roman"/>
          <w:color w:val="auto"/>
          <w:sz w:val="24"/>
          <w:szCs w:val="24"/>
          <w:lang w:val="it-IT"/>
        </w:rPr>
        <w:t>gni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ęcie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określonych poziom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recyklingu, przygotowania do ponownego użycia i odzysku innymi metodami oraz ograniczanie masy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komunalnych ulegających biodegradacji przekazywanych do składowania zgodnie z ustawą z dnia 13 września 1996r. o utrzymaniu czystości i porządku w gminach (Dz. U. z 2020 r. poz.1439 z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późn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>. zm.) oraz aktualnie obowiązującymi aktami wykonawczymi do powyższej ustawy.</w:t>
      </w:r>
    </w:p>
    <w:p w:rsidR="004F2107" w:rsidRPr="00293E72" w:rsidRDefault="004F2107" w:rsidP="004F2107">
      <w:pPr>
        <w:pStyle w:val="Akapitzlist"/>
        <w:suppressAutoHyphens/>
        <w:spacing w:after="0" w:line="240" w:lineRule="auto"/>
        <w:ind w:left="360"/>
        <w:jc w:val="both"/>
        <w:rPr>
          <w:color w:val="auto"/>
          <w:sz w:val="24"/>
          <w:szCs w:val="24"/>
        </w:rPr>
      </w:pPr>
    </w:p>
    <w:p w:rsidR="00147573" w:rsidRPr="00293E72" w:rsidRDefault="00F9718D">
      <w:pPr>
        <w:pStyle w:val="Akapitzlist"/>
        <w:widowControl w:val="0"/>
        <w:numPr>
          <w:ilvl w:val="0"/>
          <w:numId w:val="14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Wykonawca jest zobowiązany do prowadzenia ewidencji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oraz dokumentacji związanej z działalnością objętą przedmiotem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zam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wienia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zgodnie z odrębnymi przepisami.</w:t>
      </w:r>
    </w:p>
    <w:p w:rsidR="00147573" w:rsidRPr="00293E72" w:rsidRDefault="00F9718D">
      <w:pPr>
        <w:pStyle w:val="Akapitzlist"/>
        <w:widowControl w:val="0"/>
        <w:numPr>
          <w:ilvl w:val="0"/>
          <w:numId w:val="13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Wykonawca jest zobowiązany do sporządzania i przekazywania Zamawiającemu w formie elektronicznej i pisemnej miesięcznych raport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zawierających informacje o:</w:t>
      </w:r>
    </w:p>
    <w:p w:rsidR="00147573" w:rsidRPr="00293E72" w:rsidRDefault="00F9718D">
      <w:pPr>
        <w:pStyle w:val="Akapitzlist"/>
        <w:widowControl w:val="0"/>
        <w:ind w:left="360"/>
        <w:jc w:val="both"/>
        <w:rPr>
          <w:color w:val="auto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a) masie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poszczeg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lnych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rodzaj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odebranych w ramach realizacji umowy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tj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>: zmieszane odpady komunalne, bioodpady oraz pozostałości z sortowania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komunalnych przeznaczonych do składowania,</w:t>
      </w:r>
    </w:p>
    <w:p w:rsidR="00147573" w:rsidRPr="00293E72" w:rsidRDefault="00F9718D">
      <w:pPr>
        <w:pStyle w:val="Akapitzlist"/>
        <w:widowControl w:val="0"/>
        <w:ind w:left="360"/>
        <w:jc w:val="both"/>
        <w:rPr>
          <w:color w:val="auto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b) masie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poszczeg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lnych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rodzaj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odebranych w ramach umowy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komunalnych gromadzonych w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spos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b selektywny,</w:t>
      </w:r>
    </w:p>
    <w:p w:rsidR="00147573" w:rsidRPr="00293E72" w:rsidRDefault="00F9718D">
      <w:pPr>
        <w:pStyle w:val="Akapitzlist"/>
        <w:widowControl w:val="0"/>
        <w:ind w:left="360"/>
        <w:jc w:val="both"/>
        <w:rPr>
          <w:color w:val="auto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c) liczbie nieruchomości, z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rych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zostały odebrane odpady komunalne w ramach realizacji umowy,</w:t>
      </w:r>
    </w:p>
    <w:p w:rsidR="00147573" w:rsidRPr="00293E72" w:rsidRDefault="00F9718D">
      <w:pPr>
        <w:pStyle w:val="Akapitzlist"/>
        <w:widowControl w:val="0"/>
        <w:ind w:left="360"/>
        <w:jc w:val="both"/>
        <w:rPr>
          <w:color w:val="auto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d) nieruchomości, w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rych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właściciele zbierają odpady komunalne w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spos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b niezgodny z zadeklarowanym sposobem zbierania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w.</w:t>
      </w:r>
    </w:p>
    <w:p w:rsidR="00147573" w:rsidRPr="00293E72" w:rsidRDefault="00F9718D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Raport, o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rym mowa w </w:t>
      </w:r>
      <w:r w:rsidRPr="00293E7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ust. 15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 musi być przekazany do siedziby Zamawiającego do 7 dnia każdego następnego miesią</w:t>
      </w:r>
      <w:r w:rsidRPr="00293E72">
        <w:rPr>
          <w:rFonts w:ascii="Times New Roman" w:hAnsi="Times New Roman"/>
          <w:color w:val="auto"/>
          <w:sz w:val="24"/>
          <w:szCs w:val="24"/>
          <w:lang w:val="it-IT"/>
        </w:rPr>
        <w:t>ca.</w:t>
      </w:r>
    </w:p>
    <w:p w:rsidR="00147573" w:rsidRPr="00293E72" w:rsidRDefault="00F9718D">
      <w:pPr>
        <w:pStyle w:val="Akapitzlist"/>
        <w:widowControl w:val="0"/>
        <w:numPr>
          <w:ilvl w:val="0"/>
          <w:numId w:val="13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Raporty będą podstawą do wystawienia faktury za wykonaną usługę.</w:t>
      </w:r>
    </w:p>
    <w:p w:rsidR="00147573" w:rsidRPr="00293E72" w:rsidRDefault="00F9718D">
      <w:pPr>
        <w:pStyle w:val="Akapitzlist"/>
        <w:widowControl w:val="0"/>
        <w:numPr>
          <w:ilvl w:val="0"/>
          <w:numId w:val="13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Wykonawca jest zobowiązany do sporządzania sprawozdań zgodnie z zapisami ustawy z dnia 13 września 1996 r. o utrzymaniu czystości i porządku w gminach </w:t>
      </w: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(Dz. U. z 2020r., poz. 1439 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z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późn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>. zm.).</w:t>
      </w:r>
    </w:p>
    <w:p w:rsidR="00147573" w:rsidRPr="00293E72" w:rsidRDefault="00F9718D" w:rsidP="005B2338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Wykonawca oświadcza, że posiada niezbędne uprawnienia, zdolność techniczną i </w:t>
      </w: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lastRenderedPageBreak/>
        <w:t xml:space="preserve">zawodową, w </w:t>
      </w:r>
      <w:r w:rsidR="005B2338"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celu wykonania przedmiotu umowy, w tym </w:t>
      </w:r>
      <w:r w:rsidR="005B2338" w:rsidRPr="00293E72">
        <w:rPr>
          <w:rFonts w:ascii="Cambria" w:eastAsia="Arial" w:hAnsi="Cambria" w:cs="Times New Roman"/>
          <w:color w:val="auto"/>
        </w:rPr>
        <w:t xml:space="preserve">posiada niezbędne wpisy do rejestrów i zezwolenia wymagane i konieczne do wykonania Przedmiotu Umowy. Wykonawca ponadto oświadcza, że </w:t>
      </w: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posiada lub dysponuje potencjałem technicznym i osobowym niezbędnym do wykonania niniejszej umowy. W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szczeg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lności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 Wykonawca oświadcza, że posiada lub dysponuje wymaganą liczbą oraz rodzajem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środk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w transportu do realizacji przedmiotu umowy – zgodnie z opisem przedmiotu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zam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wienia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, oraz potencjałem osobowym do realizacji przedmiotu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zam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wienia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.</w:t>
      </w:r>
    </w:p>
    <w:p w:rsidR="00147573" w:rsidRPr="00293E72" w:rsidRDefault="00F9718D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Wykonawca zobowiązuje się do zatrudnienia na podstawie umowy o pracę w rozumieniu przepis</w:t>
      </w:r>
      <w:r w:rsidRPr="00293E72">
        <w:rPr>
          <w:rFonts w:ascii="Times New Roman" w:hAnsi="Times New Roman"/>
          <w:color w:val="auto"/>
          <w:sz w:val="24"/>
          <w:szCs w:val="24"/>
          <w:shd w:val="clear" w:color="auto" w:fill="FFFFFF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w ustawy z 26 czerwca 1974 – Kodeks pracy, przez cały okres realizacji umowy, </w:t>
      </w:r>
      <w:r w:rsidRPr="00293E72">
        <w:rPr>
          <w:rFonts w:ascii="Times New Roman" w:hAnsi="Times New Roman"/>
          <w:color w:val="auto"/>
          <w:sz w:val="24"/>
          <w:szCs w:val="24"/>
        </w:rPr>
        <w:t>osoby wykonujące czynności w zakresie odbioru i zagospodarowania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komunalnych. </w:t>
      </w:r>
      <w:r w:rsidRPr="00293E7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Zobowiązanie Wykonawcy do zatrudnienia w/w os</w:t>
      </w:r>
      <w:r w:rsidRPr="00293E72">
        <w:rPr>
          <w:rFonts w:ascii="Times New Roman" w:hAnsi="Times New Roman"/>
          <w:color w:val="auto"/>
          <w:sz w:val="24"/>
          <w:szCs w:val="24"/>
          <w:shd w:val="clear" w:color="auto" w:fill="FFFFFF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b stosuje się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r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shd w:val="clear" w:color="auto" w:fill="FFFFFF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wnież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do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podwykonawc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shd w:val="clear" w:color="auto" w:fill="FFFFFF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w Wykonawcy, jeśli będą uczestniczyli w realizacji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zam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shd w:val="clear" w:color="auto" w:fill="FFFFFF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wienia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.</w:t>
      </w:r>
    </w:p>
    <w:p w:rsidR="00147573" w:rsidRPr="00293E72" w:rsidRDefault="00F9718D">
      <w:pPr>
        <w:widowControl/>
        <w:numPr>
          <w:ilvl w:val="0"/>
          <w:numId w:val="17"/>
        </w:numPr>
        <w:jc w:val="both"/>
        <w:rPr>
          <w:color w:val="auto"/>
          <w:sz w:val="24"/>
          <w:szCs w:val="24"/>
        </w:rPr>
      </w:pPr>
      <w:r w:rsidRPr="00293E72">
        <w:rPr>
          <w:color w:val="auto"/>
          <w:sz w:val="24"/>
          <w:szCs w:val="24"/>
          <w:shd w:val="clear" w:color="auto" w:fill="FFFFFF"/>
        </w:rPr>
        <w:t xml:space="preserve">Wykonawca ma obowiązek na wezwanie Zamawiającego do przekazania w terminie 3 dni od dnia wezwania </w:t>
      </w:r>
      <w:r w:rsidRPr="00293E72">
        <w:rPr>
          <w:color w:val="auto"/>
          <w:sz w:val="24"/>
          <w:szCs w:val="24"/>
        </w:rPr>
        <w:t>wykazu pracownik</w:t>
      </w:r>
      <w:r w:rsidRPr="00293E72">
        <w:rPr>
          <w:color w:val="auto"/>
          <w:sz w:val="24"/>
          <w:szCs w:val="24"/>
          <w:lang w:val="es-ES_tradnl"/>
        </w:rPr>
        <w:t>ó</w:t>
      </w:r>
      <w:r w:rsidRPr="00293E72">
        <w:rPr>
          <w:color w:val="auto"/>
          <w:sz w:val="24"/>
          <w:szCs w:val="24"/>
        </w:rPr>
        <w:t xml:space="preserve">w, </w:t>
      </w:r>
      <w:proofErr w:type="spellStart"/>
      <w:r w:rsidRPr="00293E72">
        <w:rPr>
          <w:color w:val="auto"/>
          <w:sz w:val="24"/>
          <w:szCs w:val="24"/>
        </w:rPr>
        <w:t>kt</w:t>
      </w:r>
      <w:proofErr w:type="spellEnd"/>
      <w:r w:rsidRPr="00293E72">
        <w:rPr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color w:val="auto"/>
          <w:sz w:val="24"/>
          <w:szCs w:val="24"/>
        </w:rPr>
        <w:t>rzy</w:t>
      </w:r>
      <w:proofErr w:type="spellEnd"/>
      <w:r w:rsidRPr="00293E72">
        <w:rPr>
          <w:color w:val="auto"/>
          <w:sz w:val="24"/>
          <w:szCs w:val="24"/>
        </w:rPr>
        <w:t xml:space="preserve"> będą wykonywać czynności w ww. zakresie wraz z zobowiązaniem, że wymienione w nim osoby będą w okresie realizacji umowy zatrudnione na podstawie umowy o pracę w rozumieniu przepis</w:t>
      </w:r>
      <w:r w:rsidRPr="00293E72">
        <w:rPr>
          <w:color w:val="auto"/>
          <w:sz w:val="24"/>
          <w:szCs w:val="24"/>
          <w:lang w:val="es-ES_tradnl"/>
        </w:rPr>
        <w:t>ó</w:t>
      </w:r>
      <w:r w:rsidRPr="00293E72">
        <w:rPr>
          <w:color w:val="auto"/>
          <w:sz w:val="24"/>
          <w:szCs w:val="24"/>
        </w:rPr>
        <w:t>w ustawy z dnia 26 czerwca 1974 r. – Kodeks pracy,</w:t>
      </w:r>
    </w:p>
    <w:p w:rsidR="00147573" w:rsidRPr="00293E72" w:rsidRDefault="00F9718D">
      <w:pPr>
        <w:widowControl/>
        <w:numPr>
          <w:ilvl w:val="0"/>
          <w:numId w:val="18"/>
        </w:numPr>
        <w:jc w:val="both"/>
        <w:rPr>
          <w:color w:val="auto"/>
          <w:sz w:val="24"/>
          <w:szCs w:val="24"/>
        </w:rPr>
      </w:pPr>
      <w:r w:rsidRPr="00293E72">
        <w:rPr>
          <w:color w:val="auto"/>
          <w:sz w:val="24"/>
          <w:szCs w:val="24"/>
        </w:rPr>
        <w:t xml:space="preserve">Wykonawca ma obowiązek informowania na piśmie z zachowaniem </w:t>
      </w:r>
      <w:proofErr w:type="spellStart"/>
      <w:r w:rsidRPr="00293E72">
        <w:rPr>
          <w:color w:val="auto"/>
          <w:sz w:val="24"/>
          <w:szCs w:val="24"/>
        </w:rPr>
        <w:t>wymog</w:t>
      </w:r>
      <w:proofErr w:type="spellEnd"/>
      <w:r w:rsidRPr="00293E72">
        <w:rPr>
          <w:color w:val="auto"/>
          <w:sz w:val="24"/>
          <w:szCs w:val="24"/>
          <w:lang w:val="es-ES_tradnl"/>
        </w:rPr>
        <w:t>ó</w:t>
      </w:r>
      <w:r w:rsidRPr="00293E72">
        <w:rPr>
          <w:color w:val="auto"/>
          <w:sz w:val="24"/>
          <w:szCs w:val="24"/>
        </w:rPr>
        <w:t>w ust. 21                            o każdorazowej zmianie os</w:t>
      </w:r>
      <w:r w:rsidRPr="00293E72">
        <w:rPr>
          <w:color w:val="auto"/>
          <w:sz w:val="24"/>
          <w:szCs w:val="24"/>
          <w:lang w:val="es-ES_tradnl"/>
        </w:rPr>
        <w:t>ó</w:t>
      </w:r>
      <w:r w:rsidRPr="00293E72">
        <w:rPr>
          <w:color w:val="auto"/>
          <w:sz w:val="24"/>
          <w:szCs w:val="24"/>
        </w:rPr>
        <w:t>b wykonujących czynności</w:t>
      </w:r>
      <w:r w:rsidRPr="00293E72">
        <w:rPr>
          <w:color w:val="auto"/>
          <w:sz w:val="24"/>
          <w:szCs w:val="24"/>
          <w:shd w:val="clear" w:color="auto" w:fill="FFFFFF"/>
        </w:rPr>
        <w:t xml:space="preserve"> określone w ust. 20.</w:t>
      </w:r>
    </w:p>
    <w:p w:rsidR="00147573" w:rsidRPr="00293E72" w:rsidRDefault="00F9718D">
      <w:pPr>
        <w:widowControl/>
        <w:numPr>
          <w:ilvl w:val="0"/>
          <w:numId w:val="13"/>
        </w:numPr>
        <w:suppressAutoHyphens w:val="0"/>
        <w:jc w:val="both"/>
        <w:rPr>
          <w:color w:val="auto"/>
          <w:sz w:val="24"/>
          <w:szCs w:val="24"/>
        </w:rPr>
      </w:pPr>
      <w:r w:rsidRPr="00293E72">
        <w:rPr>
          <w:color w:val="auto"/>
          <w:sz w:val="24"/>
          <w:szCs w:val="24"/>
        </w:rPr>
        <w:t xml:space="preserve">W trakcie realizacji </w:t>
      </w:r>
      <w:proofErr w:type="spellStart"/>
      <w:r w:rsidRPr="00293E72">
        <w:rPr>
          <w:color w:val="auto"/>
          <w:sz w:val="24"/>
          <w:szCs w:val="24"/>
        </w:rPr>
        <w:t>zam</w:t>
      </w:r>
      <w:proofErr w:type="spellEnd"/>
      <w:r w:rsidRPr="00293E72">
        <w:rPr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color w:val="auto"/>
          <w:sz w:val="24"/>
          <w:szCs w:val="24"/>
        </w:rPr>
        <w:t>wienia</w:t>
      </w:r>
      <w:proofErr w:type="spellEnd"/>
      <w:r w:rsidRPr="00293E72">
        <w:rPr>
          <w:color w:val="auto"/>
          <w:sz w:val="24"/>
          <w:szCs w:val="24"/>
        </w:rPr>
        <w:t xml:space="preserve"> Zamawiający uprawniony jest do wykonywania czynności kontrolnych wobec Wykonawcy odnośnie spełniania przez Wykonawcę lub Podwykonawcę wymogu zatrudniania, o </w:t>
      </w:r>
      <w:proofErr w:type="spellStart"/>
      <w:r w:rsidRPr="00293E72">
        <w:rPr>
          <w:color w:val="auto"/>
          <w:sz w:val="24"/>
          <w:szCs w:val="24"/>
        </w:rPr>
        <w:t>kt</w:t>
      </w:r>
      <w:proofErr w:type="spellEnd"/>
      <w:r w:rsidRPr="00293E72">
        <w:rPr>
          <w:color w:val="auto"/>
          <w:sz w:val="24"/>
          <w:szCs w:val="24"/>
          <w:lang w:val="es-ES_tradnl"/>
        </w:rPr>
        <w:t>ó</w:t>
      </w:r>
      <w:r w:rsidRPr="00293E72">
        <w:rPr>
          <w:color w:val="auto"/>
          <w:sz w:val="24"/>
          <w:szCs w:val="24"/>
        </w:rPr>
        <w:t xml:space="preserve">rym mowa w ust. 20 niniejszego paragrafu. Zamawiający ma prawo w </w:t>
      </w:r>
      <w:proofErr w:type="spellStart"/>
      <w:r w:rsidRPr="00293E72">
        <w:rPr>
          <w:color w:val="auto"/>
          <w:sz w:val="24"/>
          <w:szCs w:val="24"/>
        </w:rPr>
        <w:t>szczeg</w:t>
      </w:r>
      <w:proofErr w:type="spellEnd"/>
      <w:r w:rsidRPr="00293E72">
        <w:rPr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color w:val="auto"/>
          <w:sz w:val="24"/>
          <w:szCs w:val="24"/>
        </w:rPr>
        <w:t>lnoś</w:t>
      </w:r>
      <w:proofErr w:type="spellEnd"/>
      <w:r w:rsidRPr="00293E72">
        <w:rPr>
          <w:color w:val="auto"/>
          <w:sz w:val="24"/>
          <w:szCs w:val="24"/>
          <w:lang w:val="it-IT"/>
        </w:rPr>
        <w:t>ci do:</w:t>
      </w:r>
    </w:p>
    <w:p w:rsidR="00147573" w:rsidRPr="00293E72" w:rsidRDefault="00F9718D">
      <w:pPr>
        <w:widowControl/>
        <w:numPr>
          <w:ilvl w:val="1"/>
          <w:numId w:val="13"/>
        </w:numPr>
        <w:suppressAutoHyphens w:val="0"/>
        <w:jc w:val="both"/>
        <w:rPr>
          <w:color w:val="auto"/>
          <w:sz w:val="24"/>
          <w:szCs w:val="24"/>
        </w:rPr>
      </w:pPr>
      <w:r w:rsidRPr="00293E72">
        <w:rPr>
          <w:color w:val="auto"/>
          <w:sz w:val="24"/>
          <w:szCs w:val="24"/>
        </w:rPr>
        <w:t>żądania oświadczenia wykonawcy lub podwykonawcy o zatrudnieniu na podstawie umowy o pracę os</w:t>
      </w:r>
      <w:r w:rsidRPr="00293E72">
        <w:rPr>
          <w:color w:val="auto"/>
          <w:sz w:val="24"/>
          <w:szCs w:val="24"/>
          <w:lang w:val="es-ES_tradnl"/>
        </w:rPr>
        <w:t>ó</w:t>
      </w:r>
      <w:r w:rsidRPr="00293E72">
        <w:rPr>
          <w:color w:val="auto"/>
          <w:sz w:val="24"/>
          <w:szCs w:val="24"/>
        </w:rPr>
        <w:t xml:space="preserve">b wykonujących czynności, </w:t>
      </w:r>
      <w:proofErr w:type="spellStart"/>
      <w:r w:rsidRPr="00293E72">
        <w:rPr>
          <w:color w:val="auto"/>
          <w:sz w:val="24"/>
          <w:szCs w:val="24"/>
        </w:rPr>
        <w:t>kt</w:t>
      </w:r>
      <w:proofErr w:type="spellEnd"/>
      <w:r w:rsidRPr="00293E72">
        <w:rPr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color w:val="auto"/>
          <w:sz w:val="24"/>
          <w:szCs w:val="24"/>
        </w:rPr>
        <w:t>rych</w:t>
      </w:r>
      <w:proofErr w:type="spellEnd"/>
      <w:r w:rsidRPr="00293E72">
        <w:rPr>
          <w:color w:val="auto"/>
          <w:sz w:val="24"/>
          <w:szCs w:val="24"/>
        </w:rPr>
        <w:t xml:space="preserve"> dotyczy wezwanie zamawiającego. Oświadczenie to powinno zawierać w </w:t>
      </w:r>
      <w:proofErr w:type="spellStart"/>
      <w:r w:rsidRPr="00293E72">
        <w:rPr>
          <w:color w:val="auto"/>
          <w:sz w:val="24"/>
          <w:szCs w:val="24"/>
        </w:rPr>
        <w:t>szczeg</w:t>
      </w:r>
      <w:proofErr w:type="spellEnd"/>
      <w:r w:rsidRPr="00293E72">
        <w:rPr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color w:val="auto"/>
          <w:sz w:val="24"/>
          <w:szCs w:val="24"/>
        </w:rPr>
        <w:t>lnoś</w:t>
      </w:r>
      <w:proofErr w:type="spellEnd"/>
      <w:r w:rsidRPr="00293E72">
        <w:rPr>
          <w:color w:val="auto"/>
          <w:sz w:val="24"/>
          <w:szCs w:val="24"/>
          <w:lang w:val="it-IT"/>
        </w:rPr>
        <w:t>ci: dok</w:t>
      </w:r>
      <w:r w:rsidRPr="00293E72">
        <w:rPr>
          <w:color w:val="auto"/>
          <w:sz w:val="24"/>
          <w:szCs w:val="24"/>
        </w:rPr>
        <w:t>ładne określenie podmiotu składającego oświadczenie, datę złożenia oświadczenia, wskazanie, że objęte wezwaniem czynności wykonują osoby zatrudnione na podstawie umowy o pracę wraz ze wskazaniem liczby tych os</w:t>
      </w:r>
      <w:r w:rsidRPr="00293E72">
        <w:rPr>
          <w:color w:val="auto"/>
          <w:sz w:val="24"/>
          <w:szCs w:val="24"/>
          <w:lang w:val="es-ES_tradnl"/>
        </w:rPr>
        <w:t>ó</w:t>
      </w:r>
      <w:r w:rsidRPr="00293E72">
        <w:rPr>
          <w:color w:val="auto"/>
          <w:sz w:val="24"/>
          <w:szCs w:val="24"/>
        </w:rPr>
        <w:t>b, imion i nazwisk tych os</w:t>
      </w:r>
      <w:r w:rsidRPr="00293E72">
        <w:rPr>
          <w:color w:val="auto"/>
          <w:sz w:val="24"/>
          <w:szCs w:val="24"/>
          <w:lang w:val="es-ES_tradnl"/>
        </w:rPr>
        <w:t>ó</w:t>
      </w:r>
      <w:r w:rsidRPr="00293E72">
        <w:rPr>
          <w:color w:val="auto"/>
          <w:sz w:val="24"/>
          <w:szCs w:val="24"/>
        </w:rPr>
        <w:t xml:space="preserve">b, rodzaju umowy o pracę </w:t>
      </w:r>
      <w:r w:rsidRPr="00293E72">
        <w:rPr>
          <w:color w:val="auto"/>
          <w:sz w:val="24"/>
          <w:szCs w:val="24"/>
          <w:u w:color="FF0000"/>
        </w:rPr>
        <w:t xml:space="preserve">i zakresu </w:t>
      </w:r>
      <w:proofErr w:type="spellStart"/>
      <w:r w:rsidRPr="00293E72">
        <w:rPr>
          <w:color w:val="auto"/>
          <w:sz w:val="24"/>
          <w:szCs w:val="24"/>
          <w:u w:color="FF0000"/>
        </w:rPr>
        <w:t>obowiązk</w:t>
      </w:r>
      <w:proofErr w:type="spellEnd"/>
      <w:r w:rsidRPr="00293E72">
        <w:rPr>
          <w:color w:val="auto"/>
          <w:sz w:val="24"/>
          <w:szCs w:val="24"/>
          <w:u w:color="FF0000"/>
          <w:lang w:val="es-ES_tradnl"/>
        </w:rPr>
        <w:t>ó</w:t>
      </w:r>
      <w:r w:rsidRPr="00293E72">
        <w:rPr>
          <w:color w:val="auto"/>
          <w:sz w:val="24"/>
          <w:szCs w:val="24"/>
          <w:u w:color="FF0000"/>
          <w:lang w:val="en-US"/>
        </w:rPr>
        <w:t>w</w:t>
      </w:r>
      <w:r w:rsidRPr="00293E72">
        <w:rPr>
          <w:color w:val="auto"/>
          <w:sz w:val="24"/>
          <w:szCs w:val="24"/>
        </w:rPr>
        <w:t xml:space="preserve"> oraz podpis osoby uprawnionej do złożenia oświadczenia w imieniu wykonawcy lub podwykonawcy;</w:t>
      </w:r>
    </w:p>
    <w:p w:rsidR="00147573" w:rsidRPr="00293E72" w:rsidRDefault="00F9718D">
      <w:pPr>
        <w:pStyle w:val="Teksttreci"/>
        <w:numPr>
          <w:ilvl w:val="1"/>
          <w:numId w:val="19"/>
        </w:numPr>
        <w:spacing w:line="240" w:lineRule="auto"/>
        <w:jc w:val="both"/>
        <w:rPr>
          <w:color w:val="auto"/>
        </w:rPr>
      </w:pPr>
      <w:r w:rsidRPr="00293E72">
        <w:rPr>
          <w:color w:val="auto"/>
          <w:u w:color="FF0000"/>
        </w:rPr>
        <w:t xml:space="preserve">żądania od Wykonawcy lub Podwykonawcy oświadczenia zatrudnionego pracownika zawierającego </w:t>
      </w:r>
      <w:r w:rsidRPr="00293E72">
        <w:rPr>
          <w:color w:val="auto"/>
          <w:u w:color="FF0000"/>
          <w:shd w:val="clear" w:color="auto" w:fill="FFFFFF"/>
        </w:rPr>
        <w:t xml:space="preserve">informacje, w tym dane osobowe, niezbędne do weryfikacji zatrudnienia na podstawie umowy o pracę, w </w:t>
      </w:r>
      <w:proofErr w:type="spellStart"/>
      <w:r w:rsidRPr="00293E72">
        <w:rPr>
          <w:color w:val="auto"/>
          <w:u w:color="FF0000"/>
          <w:shd w:val="clear" w:color="auto" w:fill="FFFFFF"/>
        </w:rPr>
        <w:t>szczeg</w:t>
      </w:r>
      <w:proofErr w:type="spellEnd"/>
      <w:r w:rsidRPr="00293E72">
        <w:rPr>
          <w:color w:val="auto"/>
          <w:u w:color="FF0000"/>
          <w:shd w:val="clear" w:color="auto" w:fill="FFFFFF"/>
          <w:lang w:val="es-ES_tradnl"/>
        </w:rPr>
        <w:t>ó</w:t>
      </w:r>
      <w:proofErr w:type="spellStart"/>
      <w:r w:rsidRPr="00293E72">
        <w:rPr>
          <w:color w:val="auto"/>
          <w:u w:color="FF0000"/>
          <w:shd w:val="clear" w:color="auto" w:fill="FFFFFF"/>
        </w:rPr>
        <w:t>lności</w:t>
      </w:r>
      <w:proofErr w:type="spellEnd"/>
      <w:r w:rsidRPr="00293E72">
        <w:rPr>
          <w:color w:val="auto"/>
          <w:u w:color="FF0000"/>
          <w:shd w:val="clear" w:color="auto" w:fill="FFFFFF"/>
        </w:rPr>
        <w:t xml:space="preserve"> imię i nazwisko zatrudnionego pracownika, datę zawarcia umowy o pracę, rodzaj umowy o pracę i zakres </w:t>
      </w:r>
      <w:proofErr w:type="spellStart"/>
      <w:r w:rsidRPr="00293E72">
        <w:rPr>
          <w:color w:val="auto"/>
          <w:u w:color="FF0000"/>
          <w:shd w:val="clear" w:color="auto" w:fill="FFFFFF"/>
        </w:rPr>
        <w:t>obowiązk</w:t>
      </w:r>
      <w:proofErr w:type="spellEnd"/>
      <w:r w:rsidRPr="00293E72">
        <w:rPr>
          <w:color w:val="auto"/>
          <w:u w:color="FF0000"/>
          <w:shd w:val="clear" w:color="auto" w:fill="FFFFFF"/>
          <w:lang w:val="es-ES_tradnl"/>
        </w:rPr>
        <w:t>ó</w:t>
      </w:r>
      <w:r w:rsidRPr="00293E72">
        <w:rPr>
          <w:color w:val="auto"/>
          <w:u w:color="FF0000"/>
          <w:shd w:val="clear" w:color="auto" w:fill="FFFFFF"/>
        </w:rPr>
        <w:t>w pracownika</w:t>
      </w:r>
    </w:p>
    <w:p w:rsidR="00147573" w:rsidRPr="00293E72" w:rsidRDefault="00F9718D">
      <w:pPr>
        <w:widowControl/>
        <w:numPr>
          <w:ilvl w:val="1"/>
          <w:numId w:val="13"/>
        </w:numPr>
        <w:suppressAutoHyphens w:val="0"/>
        <w:jc w:val="both"/>
        <w:rPr>
          <w:color w:val="auto"/>
          <w:sz w:val="24"/>
          <w:szCs w:val="24"/>
        </w:rPr>
      </w:pPr>
      <w:r w:rsidRPr="00293E72">
        <w:rPr>
          <w:color w:val="auto"/>
          <w:sz w:val="24"/>
          <w:szCs w:val="24"/>
        </w:rPr>
        <w:t>kontroli zgodności przedstawionego przez Wykonawcę lub Podwykonawcę oświadczenia z osobami faktycznie wykonującymi czynności na miejscu prowadzenia prac,</w:t>
      </w:r>
    </w:p>
    <w:p w:rsidR="00147573" w:rsidRPr="00293E72" w:rsidRDefault="00F9718D">
      <w:pPr>
        <w:widowControl/>
        <w:numPr>
          <w:ilvl w:val="1"/>
          <w:numId w:val="13"/>
        </w:numPr>
        <w:suppressAutoHyphens w:val="0"/>
        <w:jc w:val="both"/>
        <w:rPr>
          <w:color w:val="auto"/>
          <w:sz w:val="24"/>
          <w:szCs w:val="24"/>
        </w:rPr>
      </w:pPr>
      <w:r w:rsidRPr="00293E72">
        <w:rPr>
          <w:color w:val="auto"/>
          <w:sz w:val="24"/>
          <w:szCs w:val="24"/>
        </w:rPr>
        <w:t xml:space="preserve">żądania przedłożenia do </w:t>
      </w:r>
      <w:proofErr w:type="spellStart"/>
      <w:r w:rsidRPr="00293E72">
        <w:rPr>
          <w:color w:val="auto"/>
          <w:sz w:val="24"/>
          <w:szCs w:val="24"/>
        </w:rPr>
        <w:t>wglą</w:t>
      </w:r>
      <w:proofErr w:type="spellEnd"/>
      <w:r w:rsidRPr="00293E72">
        <w:rPr>
          <w:color w:val="auto"/>
          <w:sz w:val="24"/>
          <w:szCs w:val="24"/>
          <w:lang w:val="fr-FR"/>
        </w:rPr>
        <w:t>du po</w:t>
      </w:r>
      <w:r w:rsidRPr="00293E72">
        <w:rPr>
          <w:color w:val="auto"/>
          <w:sz w:val="24"/>
          <w:szCs w:val="24"/>
        </w:rPr>
        <w:t>świadczonej za zgodność z oryginałem odpowiednio przez wykonawcę lub podwykonawcę</w:t>
      </w:r>
      <w:r w:rsidRPr="00293E72">
        <w:rPr>
          <w:b/>
          <w:bCs/>
          <w:color w:val="auto"/>
          <w:sz w:val="24"/>
          <w:szCs w:val="24"/>
        </w:rPr>
        <w:t xml:space="preserve"> </w:t>
      </w:r>
      <w:r w:rsidRPr="00293E72">
        <w:rPr>
          <w:color w:val="auto"/>
          <w:sz w:val="24"/>
          <w:szCs w:val="24"/>
        </w:rPr>
        <w:t>kopii umowy/</w:t>
      </w:r>
      <w:proofErr w:type="spellStart"/>
      <w:r w:rsidRPr="00293E72">
        <w:rPr>
          <w:color w:val="auto"/>
          <w:sz w:val="24"/>
          <w:szCs w:val="24"/>
        </w:rPr>
        <w:t>um</w:t>
      </w:r>
      <w:proofErr w:type="spellEnd"/>
      <w:r w:rsidRPr="00293E72">
        <w:rPr>
          <w:color w:val="auto"/>
          <w:sz w:val="24"/>
          <w:szCs w:val="24"/>
          <w:lang w:val="es-ES_tradnl"/>
        </w:rPr>
        <w:t>ó</w:t>
      </w:r>
      <w:r w:rsidRPr="00293E72">
        <w:rPr>
          <w:color w:val="auto"/>
          <w:sz w:val="24"/>
          <w:szCs w:val="24"/>
        </w:rPr>
        <w:t>w o pracę os</w:t>
      </w:r>
      <w:r w:rsidRPr="00293E72">
        <w:rPr>
          <w:color w:val="auto"/>
          <w:sz w:val="24"/>
          <w:szCs w:val="24"/>
          <w:lang w:val="es-ES_tradnl"/>
        </w:rPr>
        <w:t>ó</w:t>
      </w:r>
      <w:r w:rsidRPr="00293E72">
        <w:rPr>
          <w:color w:val="auto"/>
          <w:sz w:val="24"/>
          <w:szCs w:val="24"/>
        </w:rPr>
        <w:t xml:space="preserve">b wykonujących w trakcie realizacji </w:t>
      </w:r>
      <w:proofErr w:type="spellStart"/>
      <w:r w:rsidRPr="00293E72">
        <w:rPr>
          <w:color w:val="auto"/>
          <w:sz w:val="24"/>
          <w:szCs w:val="24"/>
        </w:rPr>
        <w:t>zam</w:t>
      </w:r>
      <w:proofErr w:type="spellEnd"/>
      <w:r w:rsidRPr="00293E72">
        <w:rPr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color w:val="auto"/>
          <w:sz w:val="24"/>
          <w:szCs w:val="24"/>
        </w:rPr>
        <w:t>wienia</w:t>
      </w:r>
      <w:proofErr w:type="spellEnd"/>
      <w:r w:rsidRPr="00293E72">
        <w:rPr>
          <w:color w:val="auto"/>
          <w:sz w:val="24"/>
          <w:szCs w:val="24"/>
        </w:rPr>
        <w:t xml:space="preserve"> czynności, </w:t>
      </w:r>
      <w:proofErr w:type="spellStart"/>
      <w:r w:rsidRPr="00293E72">
        <w:rPr>
          <w:color w:val="auto"/>
          <w:sz w:val="24"/>
          <w:szCs w:val="24"/>
        </w:rPr>
        <w:t>kt</w:t>
      </w:r>
      <w:proofErr w:type="spellEnd"/>
      <w:r w:rsidRPr="00293E72">
        <w:rPr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color w:val="auto"/>
          <w:sz w:val="24"/>
          <w:szCs w:val="24"/>
        </w:rPr>
        <w:t>rych</w:t>
      </w:r>
      <w:proofErr w:type="spellEnd"/>
      <w:r w:rsidRPr="00293E72">
        <w:rPr>
          <w:color w:val="auto"/>
          <w:sz w:val="24"/>
          <w:szCs w:val="24"/>
        </w:rPr>
        <w:t xml:space="preserve"> dotyczy ww. oświadczenie wykonawcy lub podwykonawcy (wraz z dokumentem regulującym zakres </w:t>
      </w:r>
      <w:proofErr w:type="spellStart"/>
      <w:r w:rsidRPr="00293E72">
        <w:rPr>
          <w:color w:val="auto"/>
          <w:sz w:val="24"/>
          <w:szCs w:val="24"/>
        </w:rPr>
        <w:t>obowiązk</w:t>
      </w:r>
      <w:proofErr w:type="spellEnd"/>
      <w:r w:rsidRPr="00293E72">
        <w:rPr>
          <w:color w:val="auto"/>
          <w:sz w:val="24"/>
          <w:szCs w:val="24"/>
          <w:lang w:val="es-ES_tradnl"/>
        </w:rPr>
        <w:t>ó</w:t>
      </w:r>
      <w:r w:rsidRPr="00293E72">
        <w:rPr>
          <w:color w:val="auto"/>
          <w:sz w:val="24"/>
          <w:szCs w:val="24"/>
        </w:rPr>
        <w:t>w, jeżeli został sporządzony). Kopia umowy/</w:t>
      </w:r>
      <w:proofErr w:type="spellStart"/>
      <w:r w:rsidRPr="00293E72">
        <w:rPr>
          <w:color w:val="auto"/>
          <w:sz w:val="24"/>
          <w:szCs w:val="24"/>
        </w:rPr>
        <w:t>um</w:t>
      </w:r>
      <w:proofErr w:type="spellEnd"/>
      <w:r w:rsidRPr="00293E72">
        <w:rPr>
          <w:color w:val="auto"/>
          <w:sz w:val="24"/>
          <w:szCs w:val="24"/>
          <w:lang w:val="es-ES_tradnl"/>
        </w:rPr>
        <w:t>ó</w:t>
      </w:r>
      <w:r w:rsidRPr="00293E72">
        <w:rPr>
          <w:color w:val="auto"/>
          <w:sz w:val="24"/>
          <w:szCs w:val="24"/>
        </w:rPr>
        <w:t xml:space="preserve">w powinna zostać </w:t>
      </w:r>
      <w:proofErr w:type="spellStart"/>
      <w:r w:rsidRPr="00293E72">
        <w:rPr>
          <w:color w:val="auto"/>
          <w:sz w:val="24"/>
          <w:szCs w:val="24"/>
        </w:rPr>
        <w:t>zanonimizowana</w:t>
      </w:r>
      <w:proofErr w:type="spellEnd"/>
      <w:r w:rsidRPr="00293E72">
        <w:rPr>
          <w:color w:val="auto"/>
          <w:sz w:val="24"/>
          <w:szCs w:val="24"/>
        </w:rPr>
        <w:t xml:space="preserve"> w </w:t>
      </w:r>
      <w:proofErr w:type="spellStart"/>
      <w:r w:rsidRPr="00293E72">
        <w:rPr>
          <w:color w:val="auto"/>
          <w:sz w:val="24"/>
          <w:szCs w:val="24"/>
        </w:rPr>
        <w:t>spos</w:t>
      </w:r>
      <w:proofErr w:type="spellEnd"/>
      <w:r w:rsidRPr="00293E72">
        <w:rPr>
          <w:color w:val="auto"/>
          <w:sz w:val="24"/>
          <w:szCs w:val="24"/>
          <w:lang w:val="es-ES_tradnl"/>
        </w:rPr>
        <w:t>ó</w:t>
      </w:r>
      <w:r w:rsidRPr="00293E72">
        <w:rPr>
          <w:color w:val="auto"/>
          <w:sz w:val="24"/>
          <w:szCs w:val="24"/>
        </w:rPr>
        <w:t>b zapewniający ochronę danych osobowych pracownik</w:t>
      </w:r>
      <w:r w:rsidRPr="00293E72">
        <w:rPr>
          <w:color w:val="auto"/>
          <w:sz w:val="24"/>
          <w:szCs w:val="24"/>
          <w:lang w:val="es-ES_tradnl"/>
        </w:rPr>
        <w:t>ó</w:t>
      </w:r>
      <w:r w:rsidRPr="00293E72">
        <w:rPr>
          <w:color w:val="auto"/>
          <w:sz w:val="24"/>
          <w:szCs w:val="24"/>
        </w:rPr>
        <w:t xml:space="preserve">w, (tj. w </w:t>
      </w:r>
      <w:proofErr w:type="spellStart"/>
      <w:r w:rsidRPr="00293E72">
        <w:rPr>
          <w:color w:val="auto"/>
          <w:sz w:val="24"/>
          <w:szCs w:val="24"/>
        </w:rPr>
        <w:t>szczeg</w:t>
      </w:r>
      <w:proofErr w:type="spellEnd"/>
      <w:r w:rsidRPr="00293E72">
        <w:rPr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color w:val="auto"/>
          <w:sz w:val="24"/>
          <w:szCs w:val="24"/>
        </w:rPr>
        <w:t>lności</w:t>
      </w:r>
      <w:proofErr w:type="spellEnd"/>
      <w:r w:rsidRPr="00293E72">
        <w:rPr>
          <w:color w:val="auto"/>
          <w:sz w:val="24"/>
          <w:szCs w:val="24"/>
          <w:vertAlign w:val="superscript"/>
        </w:rPr>
        <w:footnoteReference w:id="2"/>
      </w:r>
      <w:r w:rsidRPr="00293E72">
        <w:rPr>
          <w:color w:val="auto"/>
          <w:sz w:val="24"/>
          <w:szCs w:val="24"/>
        </w:rPr>
        <w:t xml:space="preserve"> bez adres</w:t>
      </w:r>
      <w:r w:rsidRPr="00293E72">
        <w:rPr>
          <w:color w:val="auto"/>
          <w:sz w:val="24"/>
          <w:szCs w:val="24"/>
          <w:lang w:val="es-ES_tradnl"/>
        </w:rPr>
        <w:t>ó</w:t>
      </w:r>
      <w:r w:rsidRPr="00293E72">
        <w:rPr>
          <w:color w:val="auto"/>
          <w:sz w:val="24"/>
          <w:szCs w:val="24"/>
        </w:rPr>
        <w:t>w, nr PESEL pracownik</w:t>
      </w:r>
      <w:r w:rsidRPr="00293E72">
        <w:rPr>
          <w:color w:val="auto"/>
          <w:sz w:val="24"/>
          <w:szCs w:val="24"/>
          <w:lang w:val="es-ES_tradnl"/>
        </w:rPr>
        <w:t>ó</w:t>
      </w:r>
      <w:r w:rsidRPr="00293E72">
        <w:rPr>
          <w:color w:val="auto"/>
          <w:sz w:val="24"/>
          <w:szCs w:val="24"/>
          <w:lang w:val="de-DE"/>
        </w:rPr>
        <w:t xml:space="preserve">w). </w:t>
      </w:r>
      <w:proofErr w:type="spellStart"/>
      <w:r w:rsidRPr="00293E72">
        <w:rPr>
          <w:color w:val="auto"/>
          <w:sz w:val="24"/>
          <w:szCs w:val="24"/>
          <w:lang w:val="de-DE"/>
        </w:rPr>
        <w:t>Imi</w:t>
      </w:r>
      <w:proofErr w:type="spellEnd"/>
      <w:r w:rsidRPr="00293E72">
        <w:rPr>
          <w:color w:val="auto"/>
          <w:sz w:val="24"/>
          <w:szCs w:val="24"/>
        </w:rPr>
        <w:t xml:space="preserve">ę i nazwisko pracownika nie podlega </w:t>
      </w:r>
      <w:proofErr w:type="spellStart"/>
      <w:r w:rsidRPr="00293E72">
        <w:rPr>
          <w:color w:val="auto"/>
          <w:sz w:val="24"/>
          <w:szCs w:val="24"/>
        </w:rPr>
        <w:t>anonimizacji</w:t>
      </w:r>
      <w:proofErr w:type="spellEnd"/>
      <w:r w:rsidRPr="00293E72">
        <w:rPr>
          <w:color w:val="auto"/>
          <w:sz w:val="24"/>
          <w:szCs w:val="24"/>
        </w:rPr>
        <w:t xml:space="preserve">. Informacje takie jak: data zawarcia umowy, </w:t>
      </w:r>
      <w:r w:rsidRPr="00293E72">
        <w:rPr>
          <w:color w:val="auto"/>
          <w:sz w:val="24"/>
          <w:szCs w:val="24"/>
        </w:rPr>
        <w:lastRenderedPageBreak/>
        <w:t xml:space="preserve">rodzaj umowy o pracę i </w:t>
      </w:r>
      <w:r w:rsidRPr="00293E72">
        <w:rPr>
          <w:color w:val="auto"/>
          <w:sz w:val="24"/>
          <w:szCs w:val="24"/>
          <w:u w:color="FF0000"/>
        </w:rPr>
        <w:t xml:space="preserve">zakres </w:t>
      </w:r>
      <w:proofErr w:type="spellStart"/>
      <w:r w:rsidRPr="00293E72">
        <w:rPr>
          <w:color w:val="auto"/>
          <w:sz w:val="24"/>
          <w:szCs w:val="24"/>
          <w:u w:color="FF0000"/>
        </w:rPr>
        <w:t>obowiązk</w:t>
      </w:r>
      <w:proofErr w:type="spellEnd"/>
      <w:r w:rsidRPr="00293E72">
        <w:rPr>
          <w:color w:val="auto"/>
          <w:sz w:val="24"/>
          <w:szCs w:val="24"/>
          <w:u w:color="FF0000"/>
          <w:lang w:val="es-ES_tradnl"/>
        </w:rPr>
        <w:t>ó</w:t>
      </w:r>
      <w:r w:rsidRPr="00293E72">
        <w:rPr>
          <w:color w:val="auto"/>
          <w:sz w:val="24"/>
          <w:szCs w:val="24"/>
          <w:u w:color="FF0000"/>
          <w:lang w:val="en-US"/>
        </w:rPr>
        <w:t>w</w:t>
      </w:r>
      <w:r w:rsidRPr="00293E72">
        <w:rPr>
          <w:color w:val="auto"/>
          <w:sz w:val="24"/>
          <w:szCs w:val="24"/>
        </w:rPr>
        <w:t xml:space="preserve"> powinny być możliwe do zidentyfikowania;</w:t>
      </w:r>
    </w:p>
    <w:p w:rsidR="00147573" w:rsidRPr="00293E72" w:rsidRDefault="00F9718D">
      <w:pPr>
        <w:widowControl/>
        <w:numPr>
          <w:ilvl w:val="1"/>
          <w:numId w:val="13"/>
        </w:numPr>
        <w:suppressAutoHyphens w:val="0"/>
        <w:rPr>
          <w:color w:val="auto"/>
          <w:sz w:val="24"/>
          <w:szCs w:val="24"/>
        </w:rPr>
      </w:pPr>
      <w:r w:rsidRPr="00293E72">
        <w:rPr>
          <w:color w:val="auto"/>
          <w:sz w:val="24"/>
          <w:szCs w:val="24"/>
        </w:rPr>
        <w:t xml:space="preserve">żądania przedłożenia zaświadczenia właściwego oddziału ZUS, potwierdzającego opłacanie przez Wykonawcę lub Podwykonawcę składek na ubezpieczenia społeczne i zdrowotne z tytułu zatrudnienia na podstawie </w:t>
      </w:r>
      <w:proofErr w:type="spellStart"/>
      <w:r w:rsidRPr="00293E72">
        <w:rPr>
          <w:color w:val="auto"/>
          <w:sz w:val="24"/>
          <w:szCs w:val="24"/>
        </w:rPr>
        <w:t>um</w:t>
      </w:r>
      <w:proofErr w:type="spellEnd"/>
      <w:r w:rsidRPr="00293E72">
        <w:rPr>
          <w:color w:val="auto"/>
          <w:sz w:val="24"/>
          <w:szCs w:val="24"/>
          <w:lang w:val="es-ES_tradnl"/>
        </w:rPr>
        <w:t>ó</w:t>
      </w:r>
      <w:r w:rsidRPr="00293E72">
        <w:rPr>
          <w:color w:val="auto"/>
          <w:sz w:val="24"/>
          <w:szCs w:val="24"/>
        </w:rPr>
        <w:t>w o pracę za ostatni okres rozliczeniowy,</w:t>
      </w:r>
    </w:p>
    <w:p w:rsidR="00147573" w:rsidRPr="00293E72" w:rsidRDefault="00F9718D">
      <w:pPr>
        <w:widowControl/>
        <w:numPr>
          <w:ilvl w:val="1"/>
          <w:numId w:val="13"/>
        </w:numPr>
        <w:suppressAutoHyphens w:val="0"/>
        <w:jc w:val="both"/>
        <w:rPr>
          <w:color w:val="auto"/>
          <w:sz w:val="24"/>
          <w:szCs w:val="24"/>
        </w:rPr>
      </w:pPr>
      <w:r w:rsidRPr="00293E72">
        <w:rPr>
          <w:color w:val="auto"/>
          <w:sz w:val="24"/>
          <w:szCs w:val="24"/>
        </w:rPr>
        <w:t xml:space="preserve">żądania przedłożenia poświadczonej za zgodność z oryginałem odpowiednio przez wykonawcę lub podwykonawcę kopii dowodu potwierdzającego zgłoszenie pracownika przez pracodawcę do ubezpieczeń, </w:t>
      </w:r>
      <w:proofErr w:type="spellStart"/>
      <w:r w:rsidRPr="00293E72">
        <w:rPr>
          <w:color w:val="auto"/>
          <w:sz w:val="24"/>
          <w:szCs w:val="24"/>
        </w:rPr>
        <w:t>zanonimizowaną</w:t>
      </w:r>
      <w:proofErr w:type="spellEnd"/>
      <w:r w:rsidRPr="00293E72">
        <w:rPr>
          <w:color w:val="auto"/>
          <w:sz w:val="24"/>
          <w:szCs w:val="24"/>
        </w:rPr>
        <w:t xml:space="preserve"> w </w:t>
      </w:r>
      <w:proofErr w:type="spellStart"/>
      <w:r w:rsidRPr="00293E72">
        <w:rPr>
          <w:color w:val="auto"/>
          <w:sz w:val="24"/>
          <w:szCs w:val="24"/>
        </w:rPr>
        <w:t>spos</w:t>
      </w:r>
      <w:proofErr w:type="spellEnd"/>
      <w:r w:rsidRPr="00293E72">
        <w:rPr>
          <w:color w:val="auto"/>
          <w:sz w:val="24"/>
          <w:szCs w:val="24"/>
          <w:lang w:val="es-ES_tradnl"/>
        </w:rPr>
        <w:t>ó</w:t>
      </w:r>
      <w:r w:rsidRPr="00293E72">
        <w:rPr>
          <w:color w:val="auto"/>
          <w:sz w:val="24"/>
          <w:szCs w:val="24"/>
        </w:rPr>
        <w:t>b zapewniający ochronę danych osobowych pracownik</w:t>
      </w:r>
      <w:r w:rsidRPr="00293E72">
        <w:rPr>
          <w:color w:val="auto"/>
          <w:sz w:val="24"/>
          <w:szCs w:val="24"/>
          <w:lang w:val="es-ES_tradnl"/>
        </w:rPr>
        <w:t>ó</w:t>
      </w:r>
      <w:r w:rsidRPr="00293E72">
        <w:rPr>
          <w:color w:val="auto"/>
          <w:sz w:val="24"/>
          <w:szCs w:val="24"/>
        </w:rPr>
        <w:t>w.</w:t>
      </w:r>
    </w:p>
    <w:p w:rsidR="00147573" w:rsidRPr="00293E72" w:rsidRDefault="00F9718D">
      <w:pPr>
        <w:widowControl/>
        <w:numPr>
          <w:ilvl w:val="0"/>
          <w:numId w:val="13"/>
        </w:numPr>
        <w:suppressAutoHyphens w:val="0"/>
        <w:jc w:val="both"/>
        <w:rPr>
          <w:color w:val="auto"/>
          <w:sz w:val="24"/>
          <w:szCs w:val="24"/>
        </w:rPr>
      </w:pPr>
      <w:r w:rsidRPr="00293E72">
        <w:rPr>
          <w:color w:val="auto"/>
          <w:sz w:val="24"/>
          <w:szCs w:val="24"/>
        </w:rPr>
        <w:t xml:space="preserve">W przypadku uzasadnionych wątpliwości co do przestrzegania prawa pracy przez Wykonawcę lub Podwykonawcę, Zamawiający może </w:t>
      </w:r>
      <w:proofErr w:type="spellStart"/>
      <w:r w:rsidRPr="00293E72">
        <w:rPr>
          <w:color w:val="auto"/>
          <w:sz w:val="24"/>
          <w:szCs w:val="24"/>
        </w:rPr>
        <w:t>zwr</w:t>
      </w:r>
      <w:proofErr w:type="spellEnd"/>
      <w:r w:rsidRPr="00293E72">
        <w:rPr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color w:val="auto"/>
          <w:sz w:val="24"/>
          <w:szCs w:val="24"/>
        </w:rPr>
        <w:t>cić</w:t>
      </w:r>
      <w:proofErr w:type="spellEnd"/>
      <w:r w:rsidRPr="00293E72">
        <w:rPr>
          <w:color w:val="auto"/>
          <w:sz w:val="24"/>
          <w:szCs w:val="24"/>
        </w:rPr>
        <w:t xml:space="preserve"> się o przeprowadzenie kontroli przez Państwową Inspekcję Pracy. </w:t>
      </w:r>
    </w:p>
    <w:p w:rsidR="0068688E" w:rsidRPr="00293E72" w:rsidRDefault="0068688E" w:rsidP="0068688E">
      <w:pPr>
        <w:pStyle w:val="Standard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Wykonawca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zobowiązany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jest do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posiadania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polisy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ubezpieczeniowej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OC w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zakresie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prowadzonej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działalności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na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kwotę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co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najmniej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200 000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zł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przez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cały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okres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obowiązywania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umowy,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rą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zobowiązuje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się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okazać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Zamawiającemu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na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każde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żądanie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>.</w:t>
      </w:r>
    </w:p>
    <w:p w:rsidR="00147573" w:rsidRPr="00293E72" w:rsidRDefault="00147573">
      <w:pPr>
        <w:rPr>
          <w:color w:val="auto"/>
        </w:rPr>
      </w:pPr>
    </w:p>
    <w:p w:rsidR="00147573" w:rsidRPr="00293E72" w:rsidRDefault="00F9718D">
      <w:pPr>
        <w:pStyle w:val="Akapitzlist"/>
        <w:ind w:left="360"/>
        <w:jc w:val="center"/>
        <w:rPr>
          <w:color w:val="auto"/>
        </w:rPr>
      </w:pPr>
      <w:r w:rsidRPr="00293E72">
        <w:rPr>
          <w:rFonts w:ascii="Times New Roman" w:hAnsi="Times New Roman"/>
          <w:b/>
          <w:bCs/>
          <w:color w:val="auto"/>
          <w:sz w:val="24"/>
          <w:szCs w:val="24"/>
        </w:rPr>
        <w:t>§ 4</w:t>
      </w:r>
    </w:p>
    <w:p w:rsidR="00147573" w:rsidRPr="00293E72" w:rsidRDefault="00F9718D" w:rsidP="00F05F0F">
      <w:pPr>
        <w:pStyle w:val="Akapitzlist"/>
        <w:spacing w:after="0"/>
        <w:ind w:left="357"/>
        <w:jc w:val="center"/>
        <w:rPr>
          <w:color w:val="auto"/>
        </w:rPr>
      </w:pPr>
      <w:r w:rsidRPr="00293E72">
        <w:rPr>
          <w:rFonts w:ascii="Times New Roman" w:hAnsi="Times New Roman"/>
          <w:b/>
          <w:bCs/>
          <w:color w:val="auto"/>
          <w:sz w:val="24"/>
          <w:szCs w:val="24"/>
        </w:rPr>
        <w:t xml:space="preserve">Wyposażenie </w:t>
      </w:r>
      <w:proofErr w:type="spellStart"/>
      <w:r w:rsidRPr="00293E72">
        <w:rPr>
          <w:rFonts w:ascii="Times New Roman" w:hAnsi="Times New Roman"/>
          <w:b/>
          <w:bCs/>
          <w:color w:val="auto"/>
          <w:sz w:val="24"/>
          <w:szCs w:val="24"/>
        </w:rPr>
        <w:t>nieruchomoś</w:t>
      </w:r>
      <w:proofErr w:type="spellEnd"/>
      <w:r w:rsidRPr="00293E72">
        <w:rPr>
          <w:rFonts w:ascii="Times New Roman" w:hAnsi="Times New Roman"/>
          <w:b/>
          <w:bCs/>
          <w:color w:val="auto"/>
          <w:sz w:val="24"/>
          <w:szCs w:val="24"/>
          <w:lang w:val="it-IT"/>
        </w:rPr>
        <w:t xml:space="preserve">ci </w:t>
      </w:r>
    </w:p>
    <w:p w:rsidR="00147573" w:rsidRPr="00293E72" w:rsidRDefault="00F9718D" w:rsidP="00F05F0F">
      <w:pPr>
        <w:pStyle w:val="Akapitzlist"/>
        <w:spacing w:after="0"/>
        <w:ind w:left="357"/>
        <w:jc w:val="center"/>
        <w:rPr>
          <w:color w:val="auto"/>
        </w:rPr>
      </w:pPr>
      <w:r w:rsidRPr="00293E72">
        <w:rPr>
          <w:rFonts w:ascii="Times New Roman" w:hAnsi="Times New Roman"/>
          <w:b/>
          <w:bCs/>
          <w:color w:val="auto"/>
          <w:sz w:val="24"/>
          <w:szCs w:val="24"/>
        </w:rPr>
        <w:t>w urządzenia do gromadzenia odpad</w:t>
      </w:r>
      <w:r w:rsidRPr="00293E72">
        <w:rPr>
          <w:rFonts w:ascii="Times New Roman" w:hAnsi="Times New Roman"/>
          <w:b/>
          <w:bCs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b/>
          <w:bCs/>
          <w:color w:val="auto"/>
          <w:sz w:val="24"/>
          <w:szCs w:val="24"/>
        </w:rPr>
        <w:t>w komunalnych</w:t>
      </w:r>
    </w:p>
    <w:p w:rsidR="00147573" w:rsidRPr="00293E72" w:rsidRDefault="00147573" w:rsidP="00F05F0F">
      <w:pPr>
        <w:rPr>
          <w:color w:val="auto"/>
        </w:rPr>
      </w:pPr>
    </w:p>
    <w:p w:rsidR="00147573" w:rsidRPr="00293E72" w:rsidRDefault="00F9718D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Wykonawca jest zobowiązany do dostarczenia właścicielom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nieruchomoś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n-US"/>
        </w:rPr>
        <w:t>ci work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do selektywnej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zbi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rki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zgodnie z ust. 4.</w:t>
      </w:r>
    </w:p>
    <w:p w:rsidR="00147573" w:rsidRPr="00293E72" w:rsidRDefault="00F9718D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Wykonawca ma obowiązek odbierania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selektywnie gromadzonych w workach będących własnością </w:t>
      </w:r>
      <w:r w:rsidRPr="00293E72">
        <w:rPr>
          <w:rFonts w:ascii="Times New Roman" w:hAnsi="Times New Roman"/>
          <w:color w:val="auto"/>
          <w:sz w:val="24"/>
          <w:szCs w:val="24"/>
          <w:lang w:val="en-US"/>
        </w:rPr>
        <w:t>w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łaścicieli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nieruchomości (niezależnie od koloru work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w), jeżeli umożliwią identyfikację rodzaju gromadzonych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w.</w:t>
      </w:r>
    </w:p>
    <w:p w:rsidR="00147573" w:rsidRPr="00293E72" w:rsidRDefault="00F9718D">
      <w:pPr>
        <w:pStyle w:val="Akapitzlist"/>
        <w:widowControl w:val="0"/>
        <w:numPr>
          <w:ilvl w:val="0"/>
          <w:numId w:val="21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Worki do selektywnej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zbi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rki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muszą być oznaczone przez Wykonawcę informacją o rodzaju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w,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re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należy w nich gromadzić. Worki na odpady selektywnie zebrane muszą być oznaczone nazwą, adresem i numerem telefonu Wykonawcy.</w:t>
      </w:r>
    </w:p>
    <w:p w:rsidR="00147573" w:rsidRPr="00293E72" w:rsidRDefault="00F9718D">
      <w:pPr>
        <w:pStyle w:val="Akapitzlist"/>
        <w:widowControl w:val="0"/>
        <w:numPr>
          <w:ilvl w:val="0"/>
          <w:numId w:val="21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Liczba work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przekazywana dla nieruchomości zamieszkałych w zabudowaniach zagrodowych i jednorodzinnych (pakiet), tj.:</w:t>
      </w:r>
    </w:p>
    <w:p w:rsidR="00147573" w:rsidRPr="00293E72" w:rsidRDefault="00F9718D">
      <w:pPr>
        <w:pStyle w:val="Akapitzlist"/>
        <w:widowControl w:val="0"/>
        <w:numPr>
          <w:ilvl w:val="0"/>
          <w:numId w:val="23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Metale i tworzywa sztuczne, w tym odpady wielomateriałowe - worek o pojemności 120 l. w kolorze żółtym - 3 worki/miesiąc/gospodarstwo domowe,</w:t>
      </w:r>
    </w:p>
    <w:p w:rsidR="00147573" w:rsidRPr="00293E72" w:rsidRDefault="00F9718D">
      <w:pPr>
        <w:pStyle w:val="Akapitzlist"/>
        <w:widowControl w:val="0"/>
        <w:numPr>
          <w:ilvl w:val="0"/>
          <w:numId w:val="23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Papier - worek o pojemności 120 l. w kolorze zielonym - 1 worek/miesiąc/ gospodarstwo domowe,</w:t>
      </w:r>
    </w:p>
    <w:p w:rsidR="00147573" w:rsidRPr="00293E72" w:rsidRDefault="00F9718D">
      <w:pPr>
        <w:pStyle w:val="Akapitzlist"/>
        <w:widowControl w:val="0"/>
        <w:numPr>
          <w:ilvl w:val="0"/>
          <w:numId w:val="23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Szkło - worek o pojemności 120 l. w kolorze niebieskim - 1 worki/miesiąc/ gospodarstwo domowe,</w:t>
      </w:r>
    </w:p>
    <w:p w:rsidR="00147573" w:rsidRPr="00293E72" w:rsidRDefault="00F9718D">
      <w:pPr>
        <w:pStyle w:val="Akapitzlist"/>
        <w:widowControl w:val="0"/>
        <w:numPr>
          <w:ilvl w:val="0"/>
          <w:numId w:val="23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Bioodpady - worek o pojemności 120 l. w kolorze brązowym -4 worki/miesiąc/ gospodarstwo domowe.</w:t>
      </w:r>
    </w:p>
    <w:p w:rsidR="00147573" w:rsidRPr="00293E72" w:rsidRDefault="00F9718D">
      <w:pPr>
        <w:pStyle w:val="Akapitzlist"/>
        <w:widowControl w:val="0"/>
        <w:numPr>
          <w:ilvl w:val="0"/>
          <w:numId w:val="23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lastRenderedPageBreak/>
        <w:t>Popiół - worek o pojemności 60 l. w kolorze szarym/czarnym -1 worek/miesiąc/ gospodarstwo domowe.</w:t>
      </w:r>
    </w:p>
    <w:p w:rsidR="00147573" w:rsidRPr="00293E72" w:rsidRDefault="00F9718D">
      <w:pPr>
        <w:pStyle w:val="Akapitzlist"/>
        <w:numPr>
          <w:ilvl w:val="0"/>
          <w:numId w:val="24"/>
        </w:num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W przypadku oddania przez właścicieli nieruchomości więcej work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z odpadami selektywnie zebranymi Wykonawca zobowiązany jest do przekazania takiej samej iloś</w:t>
      </w:r>
      <w:r w:rsidRPr="00293E72">
        <w:rPr>
          <w:rFonts w:ascii="Times New Roman" w:hAnsi="Times New Roman"/>
          <w:color w:val="auto"/>
          <w:sz w:val="24"/>
          <w:szCs w:val="24"/>
          <w:lang w:val="en-US"/>
        </w:rPr>
        <w:t>ci work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jaką odebrał (na zasadzie worek za worek).</w:t>
      </w:r>
    </w:p>
    <w:p w:rsidR="00147573" w:rsidRPr="00293E72" w:rsidRDefault="00F9718D">
      <w:pPr>
        <w:pStyle w:val="HTML-wstpniesformatowany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Niesegregowane (zmieszane) odpady komunalne gromadzone są w osobnym pojemniku o pojemności od 120l do 240 l. lub wielokrotność tych pojemności w przypadku większej ilości os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b. W przypadku braku pojemnika mieszkańcy mogą gromadzić odpady zmieszane w czarnych workach z napisem „Odpady komunalne zmieszane”.</w:t>
      </w:r>
    </w:p>
    <w:p w:rsidR="00147573" w:rsidRPr="00293E72" w:rsidRDefault="00F9718D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Wyposażenie przez Wykonawcę w terminie </w:t>
      </w:r>
      <w:r w:rsidR="00742300" w:rsidRPr="00293E72">
        <w:rPr>
          <w:rFonts w:ascii="Times New Roman" w:hAnsi="Times New Roman"/>
          <w:color w:val="auto"/>
          <w:sz w:val="24"/>
          <w:szCs w:val="24"/>
        </w:rPr>
        <w:t xml:space="preserve">5 </w:t>
      </w:r>
      <w:r w:rsidRPr="00293E72">
        <w:rPr>
          <w:rFonts w:ascii="Times New Roman" w:hAnsi="Times New Roman"/>
          <w:color w:val="auto"/>
          <w:sz w:val="24"/>
          <w:szCs w:val="24"/>
        </w:rPr>
        <w:t>dni od podpisania umowy w  urządzenia do gromadzenia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zabudowań wielorodzinnych (spółdzielnie i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wsp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lnoty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mieszkaniowe) na terenie gminy: </w:t>
      </w:r>
    </w:p>
    <w:p w:rsidR="00147573" w:rsidRPr="00293E72" w:rsidRDefault="00F9718D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w miejscowości Panieńszczyzna – 5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wsp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lnot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mieszkaniowych; </w:t>
      </w:r>
    </w:p>
    <w:p w:rsidR="00147573" w:rsidRPr="00293E72" w:rsidRDefault="00F9718D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liczba pojemnik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1100l przeznaczonych na niesegregowane (zmieszane) odpady komunalne</w:t>
      </w:r>
      <w:r w:rsidR="00742300" w:rsidRPr="00293E7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93E72">
        <w:rPr>
          <w:rFonts w:ascii="Times New Roman" w:hAnsi="Times New Roman"/>
          <w:color w:val="auto"/>
          <w:sz w:val="24"/>
          <w:szCs w:val="24"/>
        </w:rPr>
        <w:t>– nie mniej niż 10 sztuk,</w:t>
      </w:r>
    </w:p>
    <w:p w:rsidR="00147573" w:rsidRPr="00293E72" w:rsidRDefault="00F9718D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liczba pojemnik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1100l przeznaczonych na odpady selektywnie zebrane – nie mniej niż 25 szt., po 5 sztuk dla każdej spółdzielni lub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wsp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lnoty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na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poszczeg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lne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frakcje, tj. metale i tworzywa sztuczne, w tym opakowania wielomateriałowe, papier, szkło, bioodpady.</w:t>
      </w:r>
    </w:p>
    <w:p w:rsidR="00147573" w:rsidRPr="00293E72" w:rsidRDefault="00F9718D">
      <w:pPr>
        <w:pStyle w:val="Akapitzlist"/>
        <w:numPr>
          <w:ilvl w:val="0"/>
          <w:numId w:val="31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w miejscowości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Snopk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- 5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budynk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administrowanych przez KSJ Zarządzanie Nieruchomościami.</w:t>
      </w:r>
    </w:p>
    <w:p w:rsidR="00147573" w:rsidRPr="00293E72" w:rsidRDefault="00F9718D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liczba pojemnik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7 m</w:t>
      </w:r>
      <w:r w:rsidRPr="00293E72">
        <w:rPr>
          <w:rFonts w:ascii="Times New Roman" w:hAnsi="Times New Roman"/>
          <w:color w:val="auto"/>
          <w:sz w:val="24"/>
          <w:szCs w:val="24"/>
          <w:vertAlign w:val="superscript"/>
        </w:rPr>
        <w:t>3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 przeznaczonych na niesegregowane (zmieszane) odpady komunalne – nie mniej niż 2 szt.,</w:t>
      </w:r>
    </w:p>
    <w:p w:rsidR="00147573" w:rsidRPr="00293E72" w:rsidRDefault="00F9718D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liczba pojemnik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1100l przeznaczonych na odpady selektywnie zebrane – nie mniej niż 20 szt.</w:t>
      </w:r>
    </w:p>
    <w:p w:rsidR="00147573" w:rsidRPr="00293E72" w:rsidRDefault="00F9718D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Zamawiający przedstawi wykaz nieruchomości zamieszkałych w zabudowie wielorodzinnej.</w:t>
      </w:r>
    </w:p>
    <w:p w:rsidR="00147573" w:rsidRPr="00293E72" w:rsidRDefault="00F9718D">
      <w:pPr>
        <w:pStyle w:val="Akapitzlist"/>
        <w:widowControl w:val="0"/>
        <w:numPr>
          <w:ilvl w:val="0"/>
          <w:numId w:val="35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W trakcie wykonywania umowy Wykonawca wyposaża zgłaszane przez Zamawiającego nieruchomości w odpowiednie pojemniki i worki na odpady komunalne najpóźniej </w:t>
      </w:r>
      <w:r w:rsidRPr="00293E72">
        <w:rPr>
          <w:rFonts w:ascii="Arial Unicode MS" w:eastAsia="Arial Unicode MS" w:hAnsi="Arial Unicode MS" w:cs="Arial Unicode MS"/>
          <w:color w:val="auto"/>
          <w:sz w:val="24"/>
          <w:szCs w:val="24"/>
        </w:rPr>
        <w:br/>
      </w:r>
      <w:r w:rsidRPr="00293E72">
        <w:rPr>
          <w:rFonts w:ascii="Times New Roman" w:hAnsi="Times New Roman"/>
          <w:color w:val="auto"/>
          <w:sz w:val="24"/>
          <w:szCs w:val="24"/>
        </w:rPr>
        <w:t>w ciągu 3 dni roboczych.</w:t>
      </w:r>
    </w:p>
    <w:p w:rsidR="00147573" w:rsidRPr="00293E72" w:rsidRDefault="00F9718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jc w:val="center"/>
        <w:rPr>
          <w:color w:val="auto"/>
        </w:rPr>
      </w:pPr>
      <w:r w:rsidRPr="00293E72">
        <w:rPr>
          <w:b/>
          <w:bCs/>
          <w:color w:val="auto"/>
          <w:sz w:val="24"/>
          <w:szCs w:val="24"/>
        </w:rPr>
        <w:t>§ 5</w:t>
      </w:r>
    </w:p>
    <w:p w:rsidR="00147573" w:rsidRPr="00293E72" w:rsidRDefault="00F9718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jc w:val="center"/>
        <w:rPr>
          <w:color w:val="auto"/>
        </w:rPr>
      </w:pPr>
      <w:r w:rsidRPr="00293E72">
        <w:rPr>
          <w:b/>
          <w:bCs/>
          <w:color w:val="auto"/>
          <w:sz w:val="24"/>
          <w:szCs w:val="24"/>
        </w:rPr>
        <w:t>Częstotliwość odbioru odpad</w:t>
      </w:r>
      <w:r w:rsidRPr="00293E72">
        <w:rPr>
          <w:b/>
          <w:bCs/>
          <w:color w:val="auto"/>
          <w:sz w:val="24"/>
          <w:szCs w:val="24"/>
          <w:lang w:val="es-ES_tradnl"/>
        </w:rPr>
        <w:t>ó</w:t>
      </w:r>
      <w:r w:rsidRPr="00293E72">
        <w:rPr>
          <w:b/>
          <w:bCs/>
          <w:color w:val="auto"/>
          <w:sz w:val="24"/>
          <w:szCs w:val="24"/>
        </w:rPr>
        <w:t>w komunalnych</w:t>
      </w:r>
    </w:p>
    <w:p w:rsidR="00147573" w:rsidRPr="00293E72" w:rsidRDefault="00F9718D">
      <w:pPr>
        <w:pStyle w:val="HTML-wstpniesformatowany"/>
        <w:numPr>
          <w:ilvl w:val="0"/>
          <w:numId w:val="37"/>
        </w:numPr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Wykonawca zobowiązany będzie odbierać odpady komunalne z następującymi częstotliwościami: </w:t>
      </w:r>
    </w:p>
    <w:p w:rsidR="00147573" w:rsidRPr="00293E72" w:rsidRDefault="00F9718D">
      <w:pPr>
        <w:pStyle w:val="HTML-wstpniesformatowany"/>
        <w:numPr>
          <w:ilvl w:val="0"/>
          <w:numId w:val="39"/>
        </w:numPr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w zabudowie jednorodzinnej: </w:t>
      </w:r>
    </w:p>
    <w:p w:rsidR="00147573" w:rsidRPr="00293E72" w:rsidRDefault="00F9718D">
      <w:pPr>
        <w:pStyle w:val="HTML-wstpniesformatowany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 zmieszane odpady komunalne stanowiące pozostałość z prowadzonej selektywnej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zbi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rki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>:</w:t>
      </w:r>
    </w:p>
    <w:p w:rsidR="00147573" w:rsidRPr="00293E72" w:rsidRDefault="00F9718D">
      <w:pPr>
        <w:pStyle w:val="HTML-wstpniesformatowany"/>
        <w:numPr>
          <w:ilvl w:val="0"/>
          <w:numId w:val="43"/>
        </w:numPr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co 2 tygodnie w okresie letnim od 1 kwietnia do 31 października, </w:t>
      </w:r>
    </w:p>
    <w:p w:rsidR="00147573" w:rsidRPr="00293E72" w:rsidRDefault="00F9718D">
      <w:pPr>
        <w:pStyle w:val="HTML-wstpniesformatowany"/>
        <w:numPr>
          <w:ilvl w:val="0"/>
          <w:numId w:val="43"/>
        </w:numPr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1 raz w miesiącu w okresie zimowym od 1 listopada do 31 marca,</w:t>
      </w:r>
    </w:p>
    <w:p w:rsidR="00147573" w:rsidRPr="00293E72" w:rsidRDefault="00F9718D">
      <w:pPr>
        <w:pStyle w:val="HTML-wstpniesformatowany"/>
        <w:numPr>
          <w:ilvl w:val="0"/>
          <w:numId w:val="44"/>
        </w:numPr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papier - 1 raz w miesiącu, </w:t>
      </w:r>
    </w:p>
    <w:p w:rsidR="00147573" w:rsidRPr="00293E72" w:rsidRDefault="00F9718D">
      <w:pPr>
        <w:pStyle w:val="HTML-wstpniesformatowany"/>
        <w:numPr>
          <w:ilvl w:val="0"/>
          <w:numId w:val="44"/>
        </w:numPr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szkło - 1 raz w miesiącu, </w:t>
      </w:r>
    </w:p>
    <w:p w:rsidR="00147573" w:rsidRPr="00293E72" w:rsidRDefault="00F9718D">
      <w:pPr>
        <w:pStyle w:val="HTML-wstpniesformatowany"/>
        <w:numPr>
          <w:ilvl w:val="0"/>
          <w:numId w:val="44"/>
        </w:numPr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metale i tworzywa sztuczne w tym odpady wielomateriałowe - 1 raz w miesiącu,</w:t>
      </w:r>
    </w:p>
    <w:p w:rsidR="00147573" w:rsidRPr="00293E72" w:rsidRDefault="00F9718D">
      <w:pPr>
        <w:pStyle w:val="HTML-wstpniesformatowany"/>
        <w:numPr>
          <w:ilvl w:val="0"/>
          <w:numId w:val="41"/>
        </w:numPr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lastRenderedPageBreak/>
        <w:t>bioodpady stanowiące odpady komunalne – max. 4 worki z gospodarstwa domowego.</w:t>
      </w:r>
    </w:p>
    <w:p w:rsidR="00147573" w:rsidRPr="00293E72" w:rsidRDefault="00F9718D">
      <w:pPr>
        <w:pStyle w:val="Akapitzlist"/>
        <w:numPr>
          <w:ilvl w:val="0"/>
          <w:numId w:val="46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co 2 tygodnie w okresie letnim od 1 kwietnia do 31 października,</w:t>
      </w:r>
    </w:p>
    <w:p w:rsidR="00147573" w:rsidRPr="00293E72" w:rsidRDefault="00F9718D">
      <w:pPr>
        <w:pStyle w:val="Akapitzlist"/>
        <w:numPr>
          <w:ilvl w:val="0"/>
          <w:numId w:val="46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1 raz w miesiącu w okresie zimowym od 1 listopada do 31 marca,</w:t>
      </w:r>
    </w:p>
    <w:p w:rsidR="00147573" w:rsidRPr="00293E72" w:rsidRDefault="00F9718D">
      <w:pPr>
        <w:pStyle w:val="HTML-wstpniesformatowany"/>
        <w:numPr>
          <w:ilvl w:val="0"/>
          <w:numId w:val="47"/>
        </w:numPr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popiół – 1 raz w miesiącu w okresie zimowym (grzewczym) tj. od 1 listopada do 30 kwietnia.</w:t>
      </w:r>
    </w:p>
    <w:p w:rsidR="00147573" w:rsidRPr="00293E72" w:rsidRDefault="00F9718D">
      <w:pPr>
        <w:pStyle w:val="HTML-wstpniesformatowany"/>
        <w:numPr>
          <w:ilvl w:val="0"/>
          <w:numId w:val="48"/>
        </w:numPr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w zabudowie wielorodzinnej (spółdzielnie i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wsp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lnoty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mieszkaniowe):</w:t>
      </w:r>
    </w:p>
    <w:p w:rsidR="00147573" w:rsidRPr="00293E72" w:rsidRDefault="00F9718D">
      <w:pPr>
        <w:pStyle w:val="HTML-wstpniesformatowany"/>
        <w:numPr>
          <w:ilvl w:val="0"/>
          <w:numId w:val="50"/>
        </w:numPr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 zmieszane odpady komunalne stanowiące pozostałość z prowadzonej selektywnej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zbi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rki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– 1 raz w tygodniu, </w:t>
      </w:r>
    </w:p>
    <w:p w:rsidR="00147573" w:rsidRPr="00293E72" w:rsidRDefault="00F9718D">
      <w:pPr>
        <w:pStyle w:val="HTML-wstpniesformatowany"/>
        <w:numPr>
          <w:ilvl w:val="0"/>
          <w:numId w:val="51"/>
        </w:numPr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papier - co 2 tygodnie, </w:t>
      </w:r>
    </w:p>
    <w:p w:rsidR="00147573" w:rsidRPr="00293E72" w:rsidRDefault="00F9718D">
      <w:pPr>
        <w:pStyle w:val="HTML-wstpniesformatowany"/>
        <w:numPr>
          <w:ilvl w:val="0"/>
          <w:numId w:val="51"/>
        </w:numPr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szkło - co 2 tygodnie </w:t>
      </w:r>
    </w:p>
    <w:p w:rsidR="00147573" w:rsidRPr="00293E72" w:rsidRDefault="00F9718D">
      <w:pPr>
        <w:pStyle w:val="HTML-wstpniesformatowany"/>
        <w:numPr>
          <w:ilvl w:val="0"/>
          <w:numId w:val="51"/>
        </w:numPr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metale i tworzywa sztuczne, w tym odpady wielomateriałowe - co 2 tygodnie </w:t>
      </w:r>
    </w:p>
    <w:p w:rsidR="00147573" w:rsidRPr="00293E72" w:rsidRDefault="00F9718D">
      <w:pPr>
        <w:pStyle w:val="HTML-wstpniesformatowany"/>
        <w:numPr>
          <w:ilvl w:val="0"/>
          <w:numId w:val="52"/>
        </w:numPr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odpady ulegające biodegradacji – max. 4 worki z gospodarstwa domowego.</w:t>
      </w:r>
    </w:p>
    <w:p w:rsidR="00147573" w:rsidRPr="00293E72" w:rsidRDefault="00F9718D">
      <w:pPr>
        <w:pStyle w:val="Akapitzlist"/>
        <w:numPr>
          <w:ilvl w:val="0"/>
          <w:numId w:val="54"/>
        </w:num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1 raz w tygodniu w okresie letnim od 1 kwietnia do 31 października,</w:t>
      </w:r>
    </w:p>
    <w:p w:rsidR="00147573" w:rsidRPr="00293E72" w:rsidRDefault="00F9718D">
      <w:pPr>
        <w:pStyle w:val="Akapitzlist"/>
        <w:numPr>
          <w:ilvl w:val="0"/>
          <w:numId w:val="54"/>
        </w:num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co 2 tygodnie w okresie od 1 listopada do 31 marca, </w:t>
      </w:r>
    </w:p>
    <w:p w:rsidR="00147573" w:rsidRPr="00293E72" w:rsidRDefault="00147573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rPr>
          <w:color w:val="auto"/>
        </w:rPr>
      </w:pPr>
    </w:p>
    <w:p w:rsidR="00147573" w:rsidRPr="00293E72" w:rsidRDefault="00F9718D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jc w:val="center"/>
        <w:rPr>
          <w:color w:val="auto"/>
        </w:rPr>
      </w:pPr>
      <w:r w:rsidRPr="00293E72">
        <w:rPr>
          <w:b/>
          <w:bCs/>
          <w:color w:val="auto"/>
          <w:sz w:val="24"/>
          <w:szCs w:val="24"/>
        </w:rPr>
        <w:t xml:space="preserve">§ 6 </w:t>
      </w:r>
    </w:p>
    <w:p w:rsidR="00147573" w:rsidRPr="00293E72" w:rsidRDefault="00F9718D">
      <w:pPr>
        <w:pStyle w:val="Akapitzlist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"/>
        <w:jc w:val="center"/>
        <w:rPr>
          <w:color w:val="auto"/>
        </w:rPr>
      </w:pPr>
      <w:proofErr w:type="spellStart"/>
      <w:r w:rsidRPr="00293E72">
        <w:rPr>
          <w:rFonts w:ascii="Times New Roman" w:hAnsi="Times New Roman"/>
          <w:b/>
          <w:bCs/>
          <w:color w:val="auto"/>
          <w:sz w:val="24"/>
          <w:szCs w:val="24"/>
        </w:rPr>
        <w:t>Zbi</w:t>
      </w:r>
      <w:proofErr w:type="spellEnd"/>
      <w:r w:rsidRPr="00293E72">
        <w:rPr>
          <w:rFonts w:ascii="Times New Roman" w:hAnsi="Times New Roman"/>
          <w:b/>
          <w:bCs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b/>
          <w:bCs/>
          <w:color w:val="auto"/>
          <w:sz w:val="24"/>
          <w:szCs w:val="24"/>
        </w:rPr>
        <w:t>rka</w:t>
      </w:r>
      <w:proofErr w:type="spellEnd"/>
      <w:r w:rsidRPr="00293E72">
        <w:rPr>
          <w:rFonts w:ascii="Times New Roman" w:hAnsi="Times New Roman"/>
          <w:b/>
          <w:bCs/>
          <w:color w:val="auto"/>
          <w:sz w:val="24"/>
          <w:szCs w:val="24"/>
        </w:rPr>
        <w:t xml:space="preserve"> objazdowa odpad</w:t>
      </w:r>
      <w:r w:rsidRPr="00293E72">
        <w:rPr>
          <w:rFonts w:ascii="Times New Roman" w:hAnsi="Times New Roman"/>
          <w:b/>
          <w:bCs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b/>
          <w:bCs/>
          <w:color w:val="auto"/>
          <w:sz w:val="24"/>
          <w:szCs w:val="24"/>
          <w:lang w:val="en-US"/>
        </w:rPr>
        <w:t>w</w:t>
      </w:r>
    </w:p>
    <w:p w:rsidR="00147573" w:rsidRPr="00293E72" w:rsidRDefault="00F9718D" w:rsidP="0060028F">
      <w:pPr>
        <w:pStyle w:val="Akapitzlist"/>
        <w:numPr>
          <w:ilvl w:val="0"/>
          <w:numId w:val="56"/>
        </w:numPr>
        <w:spacing w:after="0"/>
        <w:ind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Wykonawca zobowiązuje się do przeprowadzenia objazdowej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zbi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rki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w, podczas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rej odbierze bezpośrednio sprzed każdej posesji od właścicieli nieruchomości zamieszkałych:</w:t>
      </w:r>
    </w:p>
    <w:p w:rsidR="00147573" w:rsidRPr="00293E72" w:rsidRDefault="00F9718D" w:rsidP="0060028F">
      <w:pPr>
        <w:pStyle w:val="Akapitzlist"/>
        <w:widowControl w:val="0"/>
        <w:numPr>
          <w:ilvl w:val="0"/>
          <w:numId w:val="58"/>
        </w:numPr>
        <w:spacing w:after="0"/>
        <w:ind w:hanging="357"/>
        <w:jc w:val="both"/>
        <w:rPr>
          <w:rFonts w:ascii="Times New Roman" w:hAnsi="Times New Roman"/>
          <w:color w:val="auto"/>
          <w:sz w:val="24"/>
          <w:szCs w:val="24"/>
          <w:lang w:val="de-DE"/>
        </w:rPr>
      </w:pPr>
      <w:r w:rsidRPr="00293E72">
        <w:rPr>
          <w:rFonts w:ascii="Times New Roman" w:hAnsi="Times New Roman"/>
          <w:color w:val="auto"/>
          <w:sz w:val="24"/>
          <w:szCs w:val="24"/>
          <w:lang w:val="de-DE"/>
        </w:rPr>
        <w:t>zu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żyty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sprzęt elektryczny i elektroniczny,</w:t>
      </w:r>
    </w:p>
    <w:p w:rsidR="00147573" w:rsidRPr="00293E72" w:rsidRDefault="00F9718D" w:rsidP="0060028F">
      <w:pPr>
        <w:pStyle w:val="Akapitzlist"/>
        <w:widowControl w:val="0"/>
        <w:numPr>
          <w:ilvl w:val="0"/>
          <w:numId w:val="58"/>
        </w:numPr>
        <w:spacing w:after="0"/>
        <w:ind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meble i inne odpady wielkogabarytowe,</w:t>
      </w:r>
    </w:p>
    <w:p w:rsidR="00147573" w:rsidRPr="00293E72" w:rsidRDefault="00F9718D" w:rsidP="0060028F">
      <w:pPr>
        <w:pStyle w:val="Akapitzlist"/>
        <w:widowControl w:val="0"/>
        <w:numPr>
          <w:ilvl w:val="0"/>
          <w:numId w:val="58"/>
        </w:numPr>
        <w:spacing w:after="0"/>
        <w:ind w:hanging="357"/>
        <w:jc w:val="both"/>
        <w:rPr>
          <w:rFonts w:ascii="Times New Roman" w:hAnsi="Times New Roman"/>
          <w:color w:val="auto"/>
          <w:sz w:val="24"/>
          <w:szCs w:val="24"/>
          <w:lang w:val="de-DE"/>
        </w:rPr>
      </w:pPr>
      <w:r w:rsidRPr="00293E72">
        <w:rPr>
          <w:rFonts w:ascii="Times New Roman" w:hAnsi="Times New Roman"/>
          <w:color w:val="auto"/>
          <w:sz w:val="24"/>
          <w:szCs w:val="24"/>
          <w:lang w:val="de-DE"/>
        </w:rPr>
        <w:t>zu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żyte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opony pochodzące z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samochod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osobowych i pojazd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jednośladowych,</w:t>
      </w:r>
    </w:p>
    <w:p w:rsidR="00147573" w:rsidRPr="00293E72" w:rsidRDefault="00F9718D">
      <w:pPr>
        <w:pStyle w:val="Akapitzlist"/>
        <w:numPr>
          <w:ilvl w:val="0"/>
          <w:numId w:val="59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Objazdowa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zbi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rka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ww.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odbędzie się 1 raz w roku w terminie ustalonym </w:t>
      </w:r>
      <w:r w:rsidRPr="00293E72">
        <w:rPr>
          <w:rFonts w:ascii="Arial Unicode MS" w:eastAsia="Arial Unicode MS" w:hAnsi="Arial Unicode MS" w:cs="Arial Unicode MS"/>
          <w:color w:val="auto"/>
          <w:sz w:val="24"/>
          <w:szCs w:val="24"/>
        </w:rPr>
        <w:br/>
      </w:r>
      <w:r w:rsidRPr="00293E72">
        <w:rPr>
          <w:rFonts w:ascii="Times New Roman" w:hAnsi="Times New Roman"/>
          <w:color w:val="auto"/>
          <w:sz w:val="24"/>
          <w:szCs w:val="24"/>
        </w:rPr>
        <w:t>z Zamawiającym (preferowany termin to sierpień/wrzesień).</w:t>
      </w:r>
    </w:p>
    <w:p w:rsidR="00147573" w:rsidRPr="00293E72" w:rsidRDefault="00F9718D">
      <w:pPr>
        <w:pStyle w:val="Akapitzlist"/>
        <w:widowControl w:val="0"/>
        <w:numPr>
          <w:ilvl w:val="0"/>
          <w:numId w:val="56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Wykonawca jest zobowiązany poinformować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mieszkańc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o terminach i zasadach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zbi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rki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poprzez rozwieszenie plakat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w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poszczeg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lnych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sołectwach najpóźniej na </w:t>
      </w:r>
      <w:r w:rsidRPr="00293E72">
        <w:rPr>
          <w:rFonts w:ascii="Arial Unicode MS" w:eastAsia="Arial Unicode MS" w:hAnsi="Arial Unicode MS" w:cs="Arial Unicode MS"/>
          <w:color w:val="auto"/>
          <w:sz w:val="24"/>
          <w:szCs w:val="24"/>
        </w:rPr>
        <w:br/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2 tygodnie przed planowanym terminem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zbi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rki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:rsidR="00147573" w:rsidRPr="00293E72" w:rsidRDefault="00F9718D">
      <w:pPr>
        <w:pStyle w:val="Akapitzlist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spacing w:after="0"/>
        <w:ind w:left="360"/>
        <w:jc w:val="center"/>
        <w:rPr>
          <w:color w:val="auto"/>
        </w:rPr>
      </w:pPr>
      <w:r w:rsidRPr="00293E72">
        <w:rPr>
          <w:rFonts w:ascii="Times New Roman" w:hAnsi="Times New Roman"/>
          <w:b/>
          <w:bCs/>
          <w:color w:val="auto"/>
          <w:sz w:val="24"/>
          <w:szCs w:val="24"/>
        </w:rPr>
        <w:t>§ 7</w:t>
      </w:r>
    </w:p>
    <w:p w:rsidR="00147573" w:rsidRPr="00293E72" w:rsidRDefault="00F9718D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jc w:val="center"/>
        <w:rPr>
          <w:color w:val="auto"/>
        </w:rPr>
      </w:pPr>
      <w:r w:rsidRPr="00293E72">
        <w:rPr>
          <w:b/>
          <w:bCs/>
          <w:color w:val="auto"/>
          <w:sz w:val="24"/>
          <w:szCs w:val="24"/>
        </w:rPr>
        <w:t>Harmonogram odbioru odpad</w:t>
      </w:r>
      <w:r w:rsidRPr="00293E72">
        <w:rPr>
          <w:b/>
          <w:bCs/>
          <w:color w:val="auto"/>
          <w:sz w:val="24"/>
          <w:szCs w:val="24"/>
          <w:lang w:val="es-ES_tradnl"/>
        </w:rPr>
        <w:t>ó</w:t>
      </w:r>
      <w:r w:rsidRPr="00293E72">
        <w:rPr>
          <w:b/>
          <w:bCs/>
          <w:color w:val="auto"/>
          <w:sz w:val="24"/>
          <w:szCs w:val="24"/>
        </w:rPr>
        <w:t>w komunalnych</w:t>
      </w:r>
    </w:p>
    <w:p w:rsidR="00147573" w:rsidRPr="00293E72" w:rsidRDefault="00F9718D">
      <w:pPr>
        <w:pStyle w:val="Akapitzlist"/>
        <w:numPr>
          <w:ilvl w:val="0"/>
          <w:numId w:val="61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Wykonawca ma obowiązek opracować harmonogram odbioru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komunalnych </w:t>
      </w:r>
      <w:r w:rsidRPr="00293E72">
        <w:rPr>
          <w:rFonts w:ascii="Arial Unicode MS" w:eastAsia="Arial Unicode MS" w:hAnsi="Arial Unicode MS" w:cs="Arial Unicode MS"/>
          <w:color w:val="auto"/>
          <w:sz w:val="24"/>
          <w:szCs w:val="24"/>
        </w:rPr>
        <w:br/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z nieruchomości zamieszkałych znajdujących się na terenie Gminy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Jastk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z uwzględnieniem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poszczeg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lnych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rodzaj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i częstotliwości ich odbioru.</w:t>
      </w:r>
    </w:p>
    <w:p w:rsidR="00147573" w:rsidRPr="00293E72" w:rsidRDefault="00F9718D">
      <w:pPr>
        <w:pStyle w:val="Akapitzlist"/>
        <w:widowControl w:val="0"/>
        <w:numPr>
          <w:ilvl w:val="0"/>
          <w:numId w:val="61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Harmonogram musi obejmować następujące zasady:</w:t>
      </w:r>
    </w:p>
    <w:p w:rsidR="00147573" w:rsidRPr="00293E72" w:rsidRDefault="00F9718D">
      <w:pPr>
        <w:pStyle w:val="Akapitzlist"/>
        <w:widowControl w:val="0"/>
        <w:numPr>
          <w:ilvl w:val="0"/>
          <w:numId w:val="63"/>
        </w:numPr>
        <w:jc w:val="both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odbi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przez Wykonawcę musi odbywać się w dni robocze, od poniedziałku do piątku w godzinach 7:00-20:00.</w:t>
      </w:r>
    </w:p>
    <w:p w:rsidR="00147573" w:rsidRPr="00293E72" w:rsidRDefault="00F9718D">
      <w:pPr>
        <w:pStyle w:val="Akapitzlist"/>
        <w:widowControl w:val="0"/>
        <w:numPr>
          <w:ilvl w:val="0"/>
          <w:numId w:val="63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harmonogram musi uwzględnić częstotliwość odbioru wskazaną w §5 oraz zawierać informację o terminie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zbi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rki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objazdowej. </w:t>
      </w:r>
    </w:p>
    <w:p w:rsidR="00147573" w:rsidRPr="00293E72" w:rsidRDefault="00F9718D">
      <w:pPr>
        <w:pStyle w:val="Akapitzlist"/>
        <w:widowControl w:val="0"/>
        <w:numPr>
          <w:ilvl w:val="0"/>
          <w:numId w:val="63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lastRenderedPageBreak/>
        <w:t xml:space="preserve">harmonogram ma być opracowany w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spos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b przejrzysty, wskazując konkretne daty odbiory, z zachowaniem regularności odbierania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w.</w:t>
      </w:r>
    </w:p>
    <w:p w:rsidR="00147573" w:rsidRPr="00293E72" w:rsidRDefault="00F9718D">
      <w:pPr>
        <w:pStyle w:val="Akapitzlist"/>
        <w:widowControl w:val="0"/>
        <w:numPr>
          <w:ilvl w:val="0"/>
          <w:numId w:val="63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w przypadku, jeżeli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odbi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przypadałby w dniu ustawowo wolnym od pracy w harmonogramie ma być wskazana data odbioru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przypadająca na 3 dni przed lub po dniu ustawowo wolnym. </w:t>
      </w:r>
    </w:p>
    <w:p w:rsidR="00147573" w:rsidRPr="00293E72" w:rsidRDefault="00F9718D">
      <w:pPr>
        <w:pStyle w:val="Akapitzlist"/>
        <w:numPr>
          <w:ilvl w:val="0"/>
          <w:numId w:val="64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obowiązkiem Wykonawcy jest aktualizowanie harmonogramu w miarę zaistniałych potrzeb za zgodą Zamawiającego. </w:t>
      </w:r>
    </w:p>
    <w:p w:rsidR="00147573" w:rsidRPr="00293E72" w:rsidRDefault="00F9718D">
      <w:pPr>
        <w:pStyle w:val="Akapitzlist"/>
        <w:numPr>
          <w:ilvl w:val="0"/>
          <w:numId w:val="61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Wykonawca odpowiada za poinformowanie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mieszkańc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o zmianach termin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odbierania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poprzez:</w:t>
      </w:r>
    </w:p>
    <w:p w:rsidR="00147573" w:rsidRPr="00293E72" w:rsidRDefault="00F9718D">
      <w:pPr>
        <w:pStyle w:val="Akapitzlist"/>
        <w:widowControl w:val="0"/>
        <w:numPr>
          <w:ilvl w:val="0"/>
          <w:numId w:val="66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w zabudowie jednorodzinnej - dostarczenie informacji w formie papierowej dla każdego gospodarstwa,</w:t>
      </w:r>
    </w:p>
    <w:p w:rsidR="00147573" w:rsidRPr="00293E72" w:rsidRDefault="00F9718D">
      <w:pPr>
        <w:pStyle w:val="Akapitzlist"/>
        <w:widowControl w:val="0"/>
        <w:numPr>
          <w:ilvl w:val="0"/>
          <w:numId w:val="66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w zabudowie wielorodzinnej - umieszczając informację przez każdym wejściu do budynku wielolokalowego.</w:t>
      </w:r>
    </w:p>
    <w:p w:rsidR="00147573" w:rsidRPr="00293E72" w:rsidRDefault="00F9718D">
      <w:pPr>
        <w:pStyle w:val="Akapitzlist"/>
        <w:numPr>
          <w:ilvl w:val="0"/>
          <w:numId w:val="67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Harmonogram odbioru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komunalnych obejmujący okres umowy Wykonawca opracuje i przedłoży Zamawiającemu jego projekt w ciągu </w:t>
      </w:r>
      <w:r w:rsidR="00716FFD" w:rsidRPr="00293E72">
        <w:rPr>
          <w:rFonts w:ascii="Times New Roman" w:hAnsi="Times New Roman"/>
          <w:color w:val="auto"/>
          <w:sz w:val="24"/>
          <w:szCs w:val="24"/>
        </w:rPr>
        <w:t>7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 dni od dnia przekazania szczegółowego wykazu nieruchomości objętych umową odbioru.</w:t>
      </w:r>
    </w:p>
    <w:p w:rsidR="00147573" w:rsidRPr="00293E72" w:rsidRDefault="00F9718D">
      <w:pPr>
        <w:pStyle w:val="Akapitzlist"/>
        <w:widowControl w:val="0"/>
        <w:numPr>
          <w:ilvl w:val="0"/>
          <w:numId w:val="61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W harmonogramie Wykonawca zawrze zapis, że „</w:t>
      </w:r>
      <w:r w:rsidRPr="00293E72">
        <w:rPr>
          <w:rFonts w:ascii="Times New Roman" w:hAnsi="Times New Roman"/>
          <w:color w:val="auto"/>
          <w:sz w:val="24"/>
          <w:szCs w:val="24"/>
          <w:lang w:val="en-US"/>
        </w:rPr>
        <w:t>W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łaściciel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nieruchomości ma obowiązek wystawienia pojemnika lub worka/work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w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dniu odbioru do godziny 7:00”.</w:t>
      </w:r>
    </w:p>
    <w:p w:rsidR="00147573" w:rsidRPr="00293E72" w:rsidRDefault="00F9718D">
      <w:pPr>
        <w:pStyle w:val="Akapitzlist"/>
        <w:widowControl w:val="0"/>
        <w:numPr>
          <w:ilvl w:val="0"/>
          <w:numId w:val="61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Wykonawca odpowiada za przekazanie mieszkańcom harmonogramu odbioru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przed przystąpieniem do realizacji umowy.</w:t>
      </w:r>
    </w:p>
    <w:p w:rsidR="00147573" w:rsidRPr="00293E72" w:rsidRDefault="00F9718D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jc w:val="center"/>
        <w:rPr>
          <w:color w:val="auto"/>
        </w:rPr>
      </w:pPr>
      <w:r w:rsidRPr="00293E72">
        <w:rPr>
          <w:b/>
          <w:bCs/>
          <w:color w:val="auto"/>
          <w:sz w:val="24"/>
          <w:szCs w:val="24"/>
        </w:rPr>
        <w:t>§ 8</w:t>
      </w:r>
    </w:p>
    <w:p w:rsidR="00147573" w:rsidRPr="00293E72" w:rsidRDefault="00F9718D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jc w:val="center"/>
        <w:rPr>
          <w:color w:val="auto"/>
        </w:rPr>
      </w:pPr>
      <w:r w:rsidRPr="00293E72">
        <w:rPr>
          <w:b/>
          <w:bCs/>
          <w:color w:val="auto"/>
          <w:sz w:val="24"/>
          <w:szCs w:val="24"/>
        </w:rPr>
        <w:t>Reklamacje</w:t>
      </w:r>
    </w:p>
    <w:p w:rsidR="00147573" w:rsidRPr="00293E72" w:rsidRDefault="00F9718D">
      <w:pPr>
        <w:pStyle w:val="Akapitzlist"/>
        <w:numPr>
          <w:ilvl w:val="0"/>
          <w:numId w:val="69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W przypadku reklamacji (brak odbioru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lub niedostarczenie work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w) Wykonawca zobowiązany jest w ciągu 24 godzin</w:t>
      </w:r>
      <w:r w:rsidR="00D83BBB" w:rsidRPr="00293E72">
        <w:rPr>
          <w:rFonts w:ascii="Times New Roman" w:hAnsi="Times New Roman"/>
          <w:color w:val="auto"/>
          <w:sz w:val="24"/>
          <w:szCs w:val="24"/>
        </w:rPr>
        <w:t xml:space="preserve"> w dni robocze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 od zgłoszenia przez Zamawiającego, do jej realizacji.</w:t>
      </w:r>
    </w:p>
    <w:p w:rsidR="00147573" w:rsidRPr="00293E72" w:rsidRDefault="00F9718D">
      <w:pPr>
        <w:pStyle w:val="Akapitzlist"/>
        <w:widowControl w:val="0"/>
        <w:numPr>
          <w:ilvl w:val="0"/>
          <w:numId w:val="69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Wykonawca po realizacji reklamacji przesyła drogą elektroniczną (e-mail lub fax) potwierdzenie wykonania reklamacji.</w:t>
      </w:r>
    </w:p>
    <w:p w:rsidR="00147573" w:rsidRPr="00293E72" w:rsidRDefault="00F9718D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jc w:val="center"/>
        <w:rPr>
          <w:color w:val="auto"/>
        </w:rPr>
      </w:pPr>
      <w:r w:rsidRPr="00293E72">
        <w:rPr>
          <w:b/>
          <w:bCs/>
          <w:color w:val="auto"/>
          <w:sz w:val="24"/>
          <w:szCs w:val="24"/>
        </w:rPr>
        <w:t>§ 9</w:t>
      </w:r>
    </w:p>
    <w:p w:rsidR="00147573" w:rsidRPr="00293E72" w:rsidRDefault="00F9718D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jc w:val="center"/>
        <w:rPr>
          <w:color w:val="auto"/>
        </w:rPr>
      </w:pPr>
      <w:r w:rsidRPr="00293E72">
        <w:rPr>
          <w:b/>
          <w:bCs/>
          <w:color w:val="auto"/>
          <w:sz w:val="24"/>
          <w:szCs w:val="24"/>
        </w:rPr>
        <w:t>Obowiązki Zamawiającego</w:t>
      </w:r>
    </w:p>
    <w:p w:rsidR="00147573" w:rsidRPr="00293E72" w:rsidRDefault="00F9718D">
      <w:pPr>
        <w:pStyle w:val="Akapitzlist"/>
        <w:numPr>
          <w:ilvl w:val="0"/>
          <w:numId w:val="71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W terminie 3 dni od podpisania umowy Zamawiający dostarczy Wykonawcy szczegółowy wykaz adres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nieruchomości objętych umową odbioru.</w:t>
      </w:r>
    </w:p>
    <w:p w:rsidR="00147573" w:rsidRPr="00293E72" w:rsidRDefault="00F9718D">
      <w:pPr>
        <w:pStyle w:val="Akapitzlist"/>
        <w:numPr>
          <w:ilvl w:val="0"/>
          <w:numId w:val="71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Informowanie Wykonawcy o ewentualnych zmianach mających wpływ na warunki świadczenia usług. </w:t>
      </w:r>
    </w:p>
    <w:p w:rsidR="00147573" w:rsidRPr="00293E72" w:rsidRDefault="00F9718D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jc w:val="center"/>
        <w:rPr>
          <w:color w:val="auto"/>
        </w:rPr>
      </w:pPr>
      <w:r w:rsidRPr="00293E72">
        <w:rPr>
          <w:b/>
          <w:bCs/>
          <w:color w:val="auto"/>
          <w:sz w:val="24"/>
          <w:szCs w:val="24"/>
        </w:rPr>
        <w:t>§ 10</w:t>
      </w:r>
    </w:p>
    <w:p w:rsidR="00147573" w:rsidRPr="00293E72" w:rsidRDefault="00F9718D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jc w:val="center"/>
        <w:rPr>
          <w:color w:val="auto"/>
        </w:rPr>
      </w:pPr>
      <w:r w:rsidRPr="00293E72">
        <w:rPr>
          <w:b/>
          <w:bCs/>
          <w:color w:val="auto"/>
          <w:sz w:val="24"/>
          <w:szCs w:val="24"/>
        </w:rPr>
        <w:t>Wynagrodzenie</w:t>
      </w:r>
    </w:p>
    <w:p w:rsidR="00147573" w:rsidRPr="00293E72" w:rsidRDefault="00F9718D">
      <w:pPr>
        <w:widowControl/>
        <w:numPr>
          <w:ilvl w:val="0"/>
          <w:numId w:val="73"/>
        </w:numPr>
        <w:suppressAutoHyphens w:val="0"/>
        <w:jc w:val="both"/>
        <w:rPr>
          <w:b/>
          <w:bCs/>
          <w:color w:val="auto"/>
          <w:sz w:val="24"/>
          <w:szCs w:val="24"/>
        </w:rPr>
      </w:pPr>
      <w:r w:rsidRPr="00293E72">
        <w:rPr>
          <w:color w:val="auto"/>
          <w:sz w:val="24"/>
          <w:szCs w:val="24"/>
        </w:rPr>
        <w:lastRenderedPageBreak/>
        <w:t xml:space="preserve">Strony ustalają, iż obowiązującą </w:t>
      </w:r>
      <w:r w:rsidRPr="00293E72">
        <w:rPr>
          <w:color w:val="auto"/>
          <w:sz w:val="24"/>
          <w:szCs w:val="24"/>
          <w:lang w:val="en-US"/>
        </w:rPr>
        <w:t>form</w:t>
      </w:r>
      <w:r w:rsidRPr="00293E72">
        <w:rPr>
          <w:color w:val="auto"/>
          <w:sz w:val="24"/>
          <w:szCs w:val="24"/>
        </w:rPr>
        <w:t>ą wynagrodzenia za wykonanie przedmiotu umowy jest wynagrodzenie wyliczone przy zastosowaniu cen jednostkowych oraz ilości odebranych i przekazanych do zagospodarowania do instalacji komunalnych lub innych instalacji odzysku lub unieszkodliwiania odpad</w:t>
      </w:r>
      <w:r w:rsidRPr="00293E72">
        <w:rPr>
          <w:color w:val="auto"/>
          <w:sz w:val="24"/>
          <w:szCs w:val="24"/>
          <w:lang w:val="es-ES_tradnl"/>
        </w:rPr>
        <w:t>ó</w:t>
      </w:r>
      <w:r w:rsidRPr="00293E72">
        <w:rPr>
          <w:color w:val="auto"/>
          <w:sz w:val="24"/>
          <w:szCs w:val="24"/>
        </w:rPr>
        <w:t xml:space="preserve">w komunalnych, o </w:t>
      </w:r>
      <w:proofErr w:type="spellStart"/>
      <w:r w:rsidRPr="00293E72">
        <w:rPr>
          <w:color w:val="auto"/>
          <w:sz w:val="24"/>
          <w:szCs w:val="24"/>
        </w:rPr>
        <w:t>kt</w:t>
      </w:r>
      <w:proofErr w:type="spellEnd"/>
      <w:r w:rsidRPr="00293E72">
        <w:rPr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color w:val="auto"/>
          <w:sz w:val="24"/>
          <w:szCs w:val="24"/>
        </w:rPr>
        <w:t>rych</w:t>
      </w:r>
      <w:proofErr w:type="spellEnd"/>
      <w:r w:rsidRPr="00293E72">
        <w:rPr>
          <w:color w:val="auto"/>
          <w:sz w:val="24"/>
          <w:szCs w:val="24"/>
        </w:rPr>
        <w:t xml:space="preserve"> mowa w § 10 ust. 2. </w:t>
      </w:r>
    </w:p>
    <w:p w:rsidR="00147573" w:rsidRPr="00293E72" w:rsidRDefault="00F9718D">
      <w:pPr>
        <w:widowControl/>
        <w:numPr>
          <w:ilvl w:val="0"/>
          <w:numId w:val="73"/>
        </w:numPr>
        <w:suppressAutoHyphens w:val="0"/>
        <w:jc w:val="both"/>
        <w:rPr>
          <w:color w:val="auto"/>
          <w:sz w:val="24"/>
          <w:szCs w:val="24"/>
        </w:rPr>
      </w:pPr>
      <w:r w:rsidRPr="00293E72">
        <w:rPr>
          <w:color w:val="auto"/>
          <w:sz w:val="24"/>
          <w:szCs w:val="24"/>
        </w:rPr>
        <w:t xml:space="preserve">1) Łączna wartość przedmiotu </w:t>
      </w:r>
      <w:proofErr w:type="spellStart"/>
      <w:r w:rsidRPr="00293E72">
        <w:rPr>
          <w:color w:val="auto"/>
          <w:sz w:val="24"/>
          <w:szCs w:val="24"/>
        </w:rPr>
        <w:t>zam</w:t>
      </w:r>
      <w:proofErr w:type="spellEnd"/>
      <w:r w:rsidRPr="00293E72">
        <w:rPr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color w:val="auto"/>
          <w:sz w:val="24"/>
          <w:szCs w:val="24"/>
        </w:rPr>
        <w:t>wienia</w:t>
      </w:r>
      <w:proofErr w:type="spellEnd"/>
      <w:r w:rsidRPr="00293E72">
        <w:rPr>
          <w:color w:val="auto"/>
          <w:sz w:val="24"/>
          <w:szCs w:val="24"/>
        </w:rPr>
        <w:t xml:space="preserve"> w okresie obowiązywania umowy nie może przekroczyć kwoty wynikającej z Formularza Ofertowego tj. ………………</w:t>
      </w:r>
      <w:r w:rsidRPr="00293E72">
        <w:rPr>
          <w:color w:val="auto"/>
          <w:sz w:val="24"/>
          <w:szCs w:val="24"/>
          <w:lang w:val="nl-NL"/>
        </w:rPr>
        <w:t>.. z</w:t>
      </w:r>
      <w:r w:rsidRPr="00293E72">
        <w:rPr>
          <w:color w:val="auto"/>
          <w:sz w:val="24"/>
          <w:szCs w:val="24"/>
        </w:rPr>
        <w:t xml:space="preserve">ł </w:t>
      </w:r>
      <w:r w:rsidRPr="00293E72">
        <w:rPr>
          <w:color w:val="auto"/>
          <w:sz w:val="24"/>
          <w:szCs w:val="24"/>
          <w:lang w:val="it-IT"/>
        </w:rPr>
        <w:t>brutto (s</w:t>
      </w:r>
      <w:r w:rsidRPr="00293E72">
        <w:rPr>
          <w:color w:val="auto"/>
          <w:sz w:val="24"/>
          <w:szCs w:val="24"/>
        </w:rPr>
        <w:t>łownie:……………….…) w tym podatek VAT …% tj. ………</w:t>
      </w:r>
      <w:r w:rsidRPr="00293E72">
        <w:rPr>
          <w:color w:val="auto"/>
          <w:sz w:val="24"/>
          <w:szCs w:val="24"/>
          <w:lang w:val="nl-NL"/>
        </w:rPr>
        <w:t>. z</w:t>
      </w:r>
      <w:r w:rsidRPr="00293E72">
        <w:rPr>
          <w:color w:val="auto"/>
          <w:sz w:val="24"/>
          <w:szCs w:val="24"/>
        </w:rPr>
        <w:t>ł. (słownie:…………</w:t>
      </w:r>
      <w:r w:rsidRPr="00293E72">
        <w:rPr>
          <w:color w:val="auto"/>
          <w:sz w:val="24"/>
          <w:szCs w:val="24"/>
          <w:lang w:val="it-IT"/>
        </w:rPr>
        <w:t xml:space="preserve">.), netto: </w:t>
      </w:r>
      <w:r w:rsidRPr="00293E72">
        <w:rPr>
          <w:color w:val="auto"/>
          <w:sz w:val="24"/>
          <w:szCs w:val="24"/>
        </w:rPr>
        <w:t>……… zł (słownie: …………...).</w:t>
      </w:r>
    </w:p>
    <w:p w:rsidR="00147573" w:rsidRPr="00293E72" w:rsidRDefault="00F9718D">
      <w:pPr>
        <w:ind w:left="284"/>
        <w:jc w:val="both"/>
        <w:rPr>
          <w:color w:val="auto"/>
        </w:rPr>
      </w:pPr>
      <w:bookmarkStart w:id="0" w:name="_Hlk55810207"/>
      <w:r w:rsidRPr="00293E72">
        <w:rPr>
          <w:color w:val="auto"/>
          <w:sz w:val="24"/>
          <w:szCs w:val="24"/>
        </w:rPr>
        <w:t>2) Ustala się wynagrodzenie Wykonawcy za wykonanie przedmiotu umowy odbioru i zagospodarowanie odpad</w:t>
      </w:r>
      <w:r w:rsidRPr="00293E72">
        <w:rPr>
          <w:color w:val="auto"/>
          <w:sz w:val="24"/>
          <w:szCs w:val="24"/>
          <w:lang w:val="es-ES_tradnl"/>
        </w:rPr>
        <w:t>ó</w:t>
      </w:r>
      <w:r w:rsidRPr="00293E72">
        <w:rPr>
          <w:color w:val="auto"/>
          <w:sz w:val="24"/>
          <w:szCs w:val="24"/>
        </w:rPr>
        <w:t xml:space="preserve">w bezpośrednio od właścicieli nieruchomości zamieszkałych, na terenie administracyjnym Gminy </w:t>
      </w:r>
      <w:proofErr w:type="spellStart"/>
      <w:r w:rsidRPr="00293E72">
        <w:rPr>
          <w:color w:val="auto"/>
          <w:sz w:val="24"/>
          <w:szCs w:val="24"/>
        </w:rPr>
        <w:t>Jastk</w:t>
      </w:r>
      <w:proofErr w:type="spellEnd"/>
      <w:r w:rsidRPr="00293E72">
        <w:rPr>
          <w:color w:val="auto"/>
          <w:sz w:val="24"/>
          <w:szCs w:val="24"/>
          <w:lang w:val="es-ES_tradnl"/>
        </w:rPr>
        <w:t>ó</w:t>
      </w:r>
      <w:r w:rsidRPr="00293E72">
        <w:rPr>
          <w:color w:val="auto"/>
          <w:sz w:val="24"/>
          <w:szCs w:val="24"/>
        </w:rPr>
        <w:t>w przy zastosowaniu następujących cen jednostkowych:</w:t>
      </w:r>
    </w:p>
    <w:p w:rsidR="00147573" w:rsidRPr="00293E72" w:rsidRDefault="00F9718D">
      <w:pPr>
        <w:ind w:left="284"/>
        <w:jc w:val="both"/>
        <w:rPr>
          <w:color w:val="auto"/>
        </w:rPr>
      </w:pPr>
      <w:r w:rsidRPr="00293E72">
        <w:rPr>
          <w:color w:val="auto"/>
          <w:sz w:val="24"/>
          <w:szCs w:val="24"/>
        </w:rPr>
        <w:t xml:space="preserve">a) za 1 Mg </w:t>
      </w:r>
      <w:r w:rsidRPr="00293E72">
        <w:rPr>
          <w:b/>
          <w:bCs/>
          <w:color w:val="auto"/>
          <w:sz w:val="24"/>
          <w:szCs w:val="24"/>
        </w:rPr>
        <w:t>zmieszanych,</w:t>
      </w:r>
      <w:r w:rsidRPr="00293E72">
        <w:rPr>
          <w:color w:val="auto"/>
          <w:sz w:val="24"/>
          <w:szCs w:val="24"/>
        </w:rPr>
        <w:t xml:space="preserve"> </w:t>
      </w:r>
      <w:r w:rsidRPr="00293E72">
        <w:rPr>
          <w:b/>
          <w:bCs/>
          <w:color w:val="auto"/>
          <w:sz w:val="24"/>
          <w:szCs w:val="24"/>
        </w:rPr>
        <w:t>niesegregowanych odpad</w:t>
      </w:r>
      <w:r w:rsidRPr="00293E72">
        <w:rPr>
          <w:b/>
          <w:bCs/>
          <w:color w:val="auto"/>
          <w:sz w:val="24"/>
          <w:szCs w:val="24"/>
          <w:lang w:val="es-ES_tradnl"/>
        </w:rPr>
        <w:t>ó</w:t>
      </w:r>
      <w:r w:rsidRPr="00293E72">
        <w:rPr>
          <w:b/>
          <w:bCs/>
          <w:color w:val="auto"/>
          <w:sz w:val="24"/>
          <w:szCs w:val="24"/>
        </w:rPr>
        <w:t>w komunalnych</w:t>
      </w:r>
      <w:r w:rsidRPr="00293E72">
        <w:rPr>
          <w:color w:val="auto"/>
          <w:sz w:val="24"/>
          <w:szCs w:val="24"/>
        </w:rPr>
        <w:t>: ……</w:t>
      </w:r>
      <w:r w:rsidRPr="00293E72">
        <w:rPr>
          <w:color w:val="auto"/>
          <w:sz w:val="24"/>
          <w:szCs w:val="24"/>
          <w:lang w:val="nl-NL"/>
        </w:rPr>
        <w:t>.. z</w:t>
      </w:r>
      <w:r w:rsidRPr="00293E72">
        <w:rPr>
          <w:color w:val="auto"/>
          <w:sz w:val="24"/>
          <w:szCs w:val="24"/>
        </w:rPr>
        <w:t>ł</w:t>
      </w:r>
      <w:r w:rsidRPr="00293E72">
        <w:rPr>
          <w:color w:val="auto"/>
          <w:sz w:val="24"/>
          <w:szCs w:val="24"/>
          <w:lang w:val="it-IT"/>
        </w:rPr>
        <w:t>. Netto (s</w:t>
      </w:r>
      <w:r w:rsidRPr="00293E72">
        <w:rPr>
          <w:color w:val="auto"/>
          <w:sz w:val="24"/>
          <w:szCs w:val="24"/>
        </w:rPr>
        <w:t>łownie:…..) + podatek VAT ……. % …… zł słownie:…….)  tj.  ……</w:t>
      </w:r>
      <w:r w:rsidRPr="00293E72">
        <w:rPr>
          <w:color w:val="auto"/>
          <w:sz w:val="24"/>
          <w:szCs w:val="24"/>
          <w:lang w:val="nl-NL"/>
        </w:rPr>
        <w:t>. z</w:t>
      </w:r>
      <w:r w:rsidRPr="00293E72">
        <w:rPr>
          <w:color w:val="auto"/>
          <w:sz w:val="24"/>
          <w:szCs w:val="24"/>
        </w:rPr>
        <w:t>ł</w:t>
      </w:r>
      <w:r w:rsidRPr="00293E72">
        <w:rPr>
          <w:color w:val="auto"/>
          <w:sz w:val="24"/>
          <w:szCs w:val="24"/>
          <w:lang w:val="it-IT"/>
        </w:rPr>
        <w:t>. brutto (s</w:t>
      </w:r>
      <w:r w:rsidRPr="00293E72">
        <w:rPr>
          <w:color w:val="auto"/>
          <w:sz w:val="24"/>
          <w:szCs w:val="24"/>
        </w:rPr>
        <w:t>łownie:………)</w:t>
      </w:r>
    </w:p>
    <w:p w:rsidR="00147573" w:rsidRPr="00293E72" w:rsidRDefault="00716FFD">
      <w:pPr>
        <w:ind w:left="284"/>
        <w:jc w:val="both"/>
        <w:rPr>
          <w:ins w:id="1" w:author="katarzyna.juszczak" w:date="2021-03-24T11:35:00Z"/>
          <w:color w:val="auto"/>
          <w:sz w:val="24"/>
          <w:szCs w:val="24"/>
        </w:rPr>
      </w:pPr>
      <w:r w:rsidRPr="00293E72">
        <w:rPr>
          <w:color w:val="auto"/>
          <w:sz w:val="24"/>
          <w:szCs w:val="24"/>
        </w:rPr>
        <w:t>b</w:t>
      </w:r>
      <w:r w:rsidR="00F9718D" w:rsidRPr="00293E72">
        <w:rPr>
          <w:color w:val="auto"/>
          <w:sz w:val="24"/>
          <w:szCs w:val="24"/>
        </w:rPr>
        <w:t xml:space="preserve">) za 1 Mg  </w:t>
      </w:r>
      <w:proofErr w:type="spellStart"/>
      <w:r w:rsidR="00F9718D" w:rsidRPr="00293E72">
        <w:rPr>
          <w:b/>
          <w:bCs/>
          <w:color w:val="auto"/>
          <w:sz w:val="24"/>
          <w:szCs w:val="24"/>
        </w:rPr>
        <w:t>bioodpad</w:t>
      </w:r>
      <w:proofErr w:type="spellEnd"/>
      <w:r w:rsidR="00F9718D" w:rsidRPr="00293E72">
        <w:rPr>
          <w:b/>
          <w:bCs/>
          <w:color w:val="auto"/>
          <w:sz w:val="24"/>
          <w:szCs w:val="24"/>
          <w:lang w:val="es-ES_tradnl"/>
        </w:rPr>
        <w:t>ó</w:t>
      </w:r>
      <w:r w:rsidR="00F9718D" w:rsidRPr="00293E72">
        <w:rPr>
          <w:b/>
          <w:bCs/>
          <w:color w:val="auto"/>
          <w:sz w:val="24"/>
          <w:szCs w:val="24"/>
          <w:lang w:val="en-US"/>
        </w:rPr>
        <w:t>w</w:t>
      </w:r>
      <w:r w:rsidR="00F9718D" w:rsidRPr="00293E72">
        <w:rPr>
          <w:color w:val="auto"/>
          <w:sz w:val="24"/>
          <w:szCs w:val="24"/>
        </w:rPr>
        <w:t>: ……</w:t>
      </w:r>
      <w:r w:rsidR="00F9718D" w:rsidRPr="00293E72">
        <w:rPr>
          <w:color w:val="auto"/>
          <w:sz w:val="24"/>
          <w:szCs w:val="24"/>
          <w:lang w:val="nl-NL"/>
        </w:rPr>
        <w:t>.. z</w:t>
      </w:r>
      <w:r w:rsidR="00F9718D" w:rsidRPr="00293E72">
        <w:rPr>
          <w:color w:val="auto"/>
          <w:sz w:val="24"/>
          <w:szCs w:val="24"/>
        </w:rPr>
        <w:t>ł</w:t>
      </w:r>
      <w:r w:rsidR="00F9718D" w:rsidRPr="00293E72">
        <w:rPr>
          <w:color w:val="auto"/>
          <w:sz w:val="24"/>
          <w:szCs w:val="24"/>
          <w:lang w:val="it-IT"/>
        </w:rPr>
        <w:t>. Netto (s</w:t>
      </w:r>
      <w:r w:rsidR="00F9718D" w:rsidRPr="00293E72">
        <w:rPr>
          <w:color w:val="auto"/>
          <w:sz w:val="24"/>
          <w:szCs w:val="24"/>
        </w:rPr>
        <w:t>łownie:……………..) + podatek VAT ……. % …</w:t>
      </w:r>
      <w:r w:rsidR="00F9718D" w:rsidRPr="00293E72">
        <w:rPr>
          <w:color w:val="auto"/>
          <w:sz w:val="24"/>
          <w:szCs w:val="24"/>
          <w:lang w:val="nl-NL"/>
        </w:rPr>
        <w:t>.... z</w:t>
      </w:r>
      <w:r w:rsidR="00F9718D" w:rsidRPr="00293E72">
        <w:rPr>
          <w:color w:val="auto"/>
          <w:sz w:val="24"/>
          <w:szCs w:val="24"/>
        </w:rPr>
        <w:t>ł słownie: …………….)  tj.  ……</w:t>
      </w:r>
      <w:r w:rsidR="00F9718D" w:rsidRPr="00293E72">
        <w:rPr>
          <w:color w:val="auto"/>
          <w:sz w:val="24"/>
          <w:szCs w:val="24"/>
          <w:lang w:val="nl-NL"/>
        </w:rPr>
        <w:t>. z</w:t>
      </w:r>
      <w:r w:rsidR="00F9718D" w:rsidRPr="00293E72">
        <w:rPr>
          <w:color w:val="auto"/>
          <w:sz w:val="24"/>
          <w:szCs w:val="24"/>
        </w:rPr>
        <w:t>ł</w:t>
      </w:r>
      <w:r w:rsidR="00F9718D" w:rsidRPr="00293E72">
        <w:rPr>
          <w:color w:val="auto"/>
          <w:sz w:val="24"/>
          <w:szCs w:val="24"/>
          <w:lang w:val="it-IT"/>
        </w:rPr>
        <w:t>. brutto (s</w:t>
      </w:r>
      <w:r w:rsidR="00F9718D" w:rsidRPr="00293E72">
        <w:rPr>
          <w:color w:val="auto"/>
          <w:sz w:val="24"/>
          <w:szCs w:val="24"/>
        </w:rPr>
        <w:t>łownie: ………………)</w:t>
      </w:r>
      <w:ins w:id="2" w:author="katarzyna.juszczak" w:date="2021-03-24T11:38:00Z">
        <w:r w:rsidR="00F05F0F" w:rsidRPr="00293E72">
          <w:rPr>
            <w:color w:val="auto"/>
            <w:sz w:val="24"/>
            <w:szCs w:val="24"/>
          </w:rPr>
          <w:t xml:space="preserve"> </w:t>
        </w:r>
      </w:ins>
    </w:p>
    <w:p w:rsidR="00F05F0F" w:rsidRPr="00293E72" w:rsidRDefault="00716FFD" w:rsidP="00F05F0F">
      <w:pPr>
        <w:ind w:left="284"/>
        <w:jc w:val="both"/>
        <w:rPr>
          <w:color w:val="auto"/>
        </w:rPr>
      </w:pPr>
      <w:r w:rsidRPr="00293E72">
        <w:rPr>
          <w:color w:val="auto"/>
          <w:sz w:val="24"/>
          <w:szCs w:val="24"/>
        </w:rPr>
        <w:t>c</w:t>
      </w:r>
      <w:r w:rsidR="00F05F0F" w:rsidRPr="00293E72">
        <w:rPr>
          <w:color w:val="auto"/>
          <w:sz w:val="24"/>
          <w:szCs w:val="24"/>
        </w:rPr>
        <w:t xml:space="preserve">) za 1 Mg  </w:t>
      </w:r>
      <w:r w:rsidR="00F05F0F" w:rsidRPr="00293E72">
        <w:rPr>
          <w:b/>
          <w:bCs/>
          <w:color w:val="auto"/>
          <w:sz w:val="24"/>
          <w:szCs w:val="24"/>
        </w:rPr>
        <w:t>drewna innego niż wymienione w 200137</w:t>
      </w:r>
      <w:r w:rsidR="00F05F0F" w:rsidRPr="00293E72">
        <w:rPr>
          <w:color w:val="auto"/>
          <w:sz w:val="24"/>
          <w:szCs w:val="24"/>
        </w:rPr>
        <w:t>: ……</w:t>
      </w:r>
      <w:r w:rsidR="00F05F0F" w:rsidRPr="00293E72">
        <w:rPr>
          <w:color w:val="auto"/>
          <w:sz w:val="24"/>
          <w:szCs w:val="24"/>
          <w:lang w:val="nl-NL"/>
        </w:rPr>
        <w:t>.. z</w:t>
      </w:r>
      <w:r w:rsidR="00F05F0F" w:rsidRPr="00293E72">
        <w:rPr>
          <w:color w:val="auto"/>
          <w:sz w:val="24"/>
          <w:szCs w:val="24"/>
        </w:rPr>
        <w:t>ł</w:t>
      </w:r>
      <w:r w:rsidR="00F05F0F" w:rsidRPr="00293E72">
        <w:rPr>
          <w:color w:val="auto"/>
          <w:sz w:val="24"/>
          <w:szCs w:val="24"/>
          <w:lang w:val="it-IT"/>
        </w:rPr>
        <w:t>. Netto (s</w:t>
      </w:r>
      <w:r w:rsidR="00F05F0F" w:rsidRPr="00293E72">
        <w:rPr>
          <w:color w:val="auto"/>
          <w:sz w:val="24"/>
          <w:szCs w:val="24"/>
        </w:rPr>
        <w:t>łownie:……………..) + podatek VAT ……. % …</w:t>
      </w:r>
      <w:r w:rsidR="00F05F0F" w:rsidRPr="00293E72">
        <w:rPr>
          <w:color w:val="auto"/>
          <w:sz w:val="24"/>
          <w:szCs w:val="24"/>
          <w:lang w:val="nl-NL"/>
        </w:rPr>
        <w:t>.... z</w:t>
      </w:r>
      <w:r w:rsidR="00F05F0F" w:rsidRPr="00293E72">
        <w:rPr>
          <w:color w:val="auto"/>
          <w:sz w:val="24"/>
          <w:szCs w:val="24"/>
        </w:rPr>
        <w:t>ł słownie: …………….)  tj.  ……</w:t>
      </w:r>
      <w:r w:rsidR="00F05F0F" w:rsidRPr="00293E72">
        <w:rPr>
          <w:color w:val="auto"/>
          <w:sz w:val="24"/>
          <w:szCs w:val="24"/>
          <w:lang w:val="nl-NL"/>
        </w:rPr>
        <w:t>. z</w:t>
      </w:r>
      <w:r w:rsidR="00F05F0F" w:rsidRPr="00293E72">
        <w:rPr>
          <w:color w:val="auto"/>
          <w:sz w:val="24"/>
          <w:szCs w:val="24"/>
        </w:rPr>
        <w:t>ł</w:t>
      </w:r>
      <w:r w:rsidR="00F05F0F" w:rsidRPr="00293E72">
        <w:rPr>
          <w:color w:val="auto"/>
          <w:sz w:val="24"/>
          <w:szCs w:val="24"/>
          <w:lang w:val="it-IT"/>
        </w:rPr>
        <w:t>. brutto (s</w:t>
      </w:r>
      <w:r w:rsidR="00F05F0F" w:rsidRPr="00293E72">
        <w:rPr>
          <w:color w:val="auto"/>
          <w:sz w:val="24"/>
          <w:szCs w:val="24"/>
        </w:rPr>
        <w:t>łownie: ………………)</w:t>
      </w:r>
    </w:p>
    <w:p w:rsidR="00147573" w:rsidRPr="00293E72" w:rsidRDefault="00716FFD">
      <w:pPr>
        <w:ind w:left="284"/>
        <w:jc w:val="both"/>
        <w:rPr>
          <w:color w:val="auto"/>
        </w:rPr>
      </w:pPr>
      <w:r w:rsidRPr="00293E72">
        <w:rPr>
          <w:color w:val="auto"/>
          <w:sz w:val="24"/>
          <w:szCs w:val="24"/>
        </w:rPr>
        <w:t>d</w:t>
      </w:r>
      <w:r w:rsidR="00F9718D" w:rsidRPr="00293E72">
        <w:rPr>
          <w:color w:val="auto"/>
          <w:sz w:val="24"/>
          <w:szCs w:val="24"/>
        </w:rPr>
        <w:t>) za 1 Mg</w:t>
      </w:r>
      <w:r w:rsidR="00F9718D" w:rsidRPr="00293E72">
        <w:rPr>
          <w:b/>
          <w:bCs/>
          <w:color w:val="auto"/>
          <w:sz w:val="24"/>
          <w:szCs w:val="24"/>
        </w:rPr>
        <w:t xml:space="preserve"> papier, tektura, odpady opakowaniowe z papieru oraz odpady opakowaniowe z tektury</w:t>
      </w:r>
      <w:r w:rsidR="00F9718D" w:rsidRPr="00293E72">
        <w:rPr>
          <w:color w:val="auto"/>
          <w:sz w:val="24"/>
          <w:szCs w:val="24"/>
        </w:rPr>
        <w:t>: ……</w:t>
      </w:r>
      <w:r w:rsidR="00F9718D" w:rsidRPr="00293E72">
        <w:rPr>
          <w:color w:val="auto"/>
          <w:sz w:val="24"/>
          <w:szCs w:val="24"/>
          <w:lang w:val="nl-NL"/>
        </w:rPr>
        <w:t>.. z</w:t>
      </w:r>
      <w:r w:rsidR="00F9718D" w:rsidRPr="00293E72">
        <w:rPr>
          <w:color w:val="auto"/>
          <w:sz w:val="24"/>
          <w:szCs w:val="24"/>
        </w:rPr>
        <w:t>ł</w:t>
      </w:r>
      <w:r w:rsidR="00F9718D" w:rsidRPr="00293E72">
        <w:rPr>
          <w:color w:val="auto"/>
          <w:sz w:val="24"/>
          <w:szCs w:val="24"/>
          <w:lang w:val="it-IT"/>
        </w:rPr>
        <w:t>. netto (s</w:t>
      </w:r>
      <w:r w:rsidR="00F9718D" w:rsidRPr="00293E72">
        <w:rPr>
          <w:color w:val="auto"/>
          <w:sz w:val="24"/>
          <w:szCs w:val="24"/>
        </w:rPr>
        <w:t>łowni……………..) + podatek VAT ……. % ….…</w:t>
      </w:r>
      <w:r w:rsidR="00F9718D" w:rsidRPr="00293E72">
        <w:rPr>
          <w:color w:val="auto"/>
          <w:sz w:val="24"/>
          <w:szCs w:val="24"/>
          <w:lang w:val="nl-NL"/>
        </w:rPr>
        <w:t>.. z</w:t>
      </w:r>
      <w:r w:rsidR="00F9718D" w:rsidRPr="00293E72">
        <w:rPr>
          <w:color w:val="auto"/>
          <w:sz w:val="24"/>
          <w:szCs w:val="24"/>
        </w:rPr>
        <w:t>ł słownie: ………………….)  tj.  ………</w:t>
      </w:r>
      <w:r w:rsidR="00F9718D" w:rsidRPr="00293E72">
        <w:rPr>
          <w:color w:val="auto"/>
          <w:sz w:val="24"/>
          <w:szCs w:val="24"/>
          <w:lang w:val="nl-NL"/>
        </w:rPr>
        <w:t>. z</w:t>
      </w:r>
      <w:r w:rsidR="00F9718D" w:rsidRPr="00293E72">
        <w:rPr>
          <w:color w:val="auto"/>
          <w:sz w:val="24"/>
          <w:szCs w:val="24"/>
        </w:rPr>
        <w:t>ł</w:t>
      </w:r>
      <w:r w:rsidR="00F9718D" w:rsidRPr="00293E72">
        <w:rPr>
          <w:color w:val="auto"/>
          <w:sz w:val="24"/>
          <w:szCs w:val="24"/>
          <w:lang w:val="it-IT"/>
        </w:rPr>
        <w:t>. brutto (s</w:t>
      </w:r>
      <w:r w:rsidR="00F9718D" w:rsidRPr="00293E72">
        <w:rPr>
          <w:color w:val="auto"/>
          <w:sz w:val="24"/>
          <w:szCs w:val="24"/>
        </w:rPr>
        <w:t>łownie: …………………………………)</w:t>
      </w:r>
    </w:p>
    <w:p w:rsidR="00147573" w:rsidRPr="00293E72" w:rsidRDefault="00716FFD">
      <w:pPr>
        <w:ind w:left="284"/>
        <w:jc w:val="both"/>
        <w:rPr>
          <w:color w:val="auto"/>
        </w:rPr>
      </w:pPr>
      <w:r w:rsidRPr="00293E72">
        <w:rPr>
          <w:color w:val="auto"/>
          <w:sz w:val="24"/>
          <w:szCs w:val="24"/>
        </w:rPr>
        <w:t>e</w:t>
      </w:r>
      <w:r w:rsidR="00F9718D" w:rsidRPr="00293E72">
        <w:rPr>
          <w:color w:val="auto"/>
          <w:sz w:val="24"/>
          <w:szCs w:val="24"/>
        </w:rPr>
        <w:t xml:space="preserve">) za 1 Mg </w:t>
      </w:r>
      <w:r w:rsidR="00F9718D" w:rsidRPr="00293E72">
        <w:rPr>
          <w:b/>
          <w:bCs/>
          <w:color w:val="auto"/>
          <w:sz w:val="24"/>
          <w:szCs w:val="24"/>
        </w:rPr>
        <w:t>tworzywa sztuczne, opakowania wielomateriałowe, metal, odpady opakowaniowe z metali oraz odpady opakowaniowe z tworzyw sztucznych</w:t>
      </w:r>
      <w:r w:rsidR="00F9718D" w:rsidRPr="00293E72">
        <w:rPr>
          <w:color w:val="auto"/>
          <w:sz w:val="24"/>
          <w:szCs w:val="24"/>
        </w:rPr>
        <w:t>: ……</w:t>
      </w:r>
      <w:r w:rsidR="00F9718D" w:rsidRPr="00293E72">
        <w:rPr>
          <w:color w:val="auto"/>
          <w:sz w:val="24"/>
          <w:szCs w:val="24"/>
          <w:lang w:val="nl-NL"/>
        </w:rPr>
        <w:t>.. z</w:t>
      </w:r>
      <w:r w:rsidR="00F9718D" w:rsidRPr="00293E72">
        <w:rPr>
          <w:color w:val="auto"/>
          <w:sz w:val="24"/>
          <w:szCs w:val="24"/>
        </w:rPr>
        <w:t>ł</w:t>
      </w:r>
      <w:r w:rsidR="00F9718D" w:rsidRPr="00293E72">
        <w:rPr>
          <w:color w:val="auto"/>
          <w:sz w:val="24"/>
          <w:szCs w:val="24"/>
          <w:lang w:val="it-IT"/>
        </w:rPr>
        <w:t>. netto (s</w:t>
      </w:r>
      <w:r w:rsidR="00F9718D" w:rsidRPr="00293E72">
        <w:rPr>
          <w:color w:val="auto"/>
          <w:sz w:val="24"/>
          <w:szCs w:val="24"/>
        </w:rPr>
        <w:t>łownie:……………………..) + podatek VAT ……. % …….…</w:t>
      </w:r>
      <w:r w:rsidR="00F9718D" w:rsidRPr="00293E72">
        <w:rPr>
          <w:color w:val="auto"/>
          <w:sz w:val="24"/>
          <w:szCs w:val="24"/>
          <w:lang w:val="nl-NL"/>
        </w:rPr>
        <w:t>.. z</w:t>
      </w:r>
      <w:r w:rsidR="00F9718D" w:rsidRPr="00293E72">
        <w:rPr>
          <w:color w:val="auto"/>
          <w:sz w:val="24"/>
          <w:szCs w:val="24"/>
        </w:rPr>
        <w:t>ł słownie: …………..………….)  tj.  ………</w:t>
      </w:r>
      <w:r w:rsidR="00F9718D" w:rsidRPr="00293E72">
        <w:rPr>
          <w:color w:val="auto"/>
          <w:sz w:val="24"/>
          <w:szCs w:val="24"/>
          <w:lang w:val="nl-NL"/>
        </w:rPr>
        <w:t>. z</w:t>
      </w:r>
      <w:r w:rsidR="00F9718D" w:rsidRPr="00293E72">
        <w:rPr>
          <w:color w:val="auto"/>
          <w:sz w:val="24"/>
          <w:szCs w:val="24"/>
        </w:rPr>
        <w:t>ł</w:t>
      </w:r>
      <w:r w:rsidR="00F9718D" w:rsidRPr="00293E72">
        <w:rPr>
          <w:color w:val="auto"/>
          <w:sz w:val="24"/>
          <w:szCs w:val="24"/>
          <w:lang w:val="it-IT"/>
        </w:rPr>
        <w:t>. brutto (s</w:t>
      </w:r>
      <w:r w:rsidR="00F9718D" w:rsidRPr="00293E72">
        <w:rPr>
          <w:color w:val="auto"/>
          <w:sz w:val="24"/>
          <w:szCs w:val="24"/>
        </w:rPr>
        <w:t>łownie: …………..……………)</w:t>
      </w:r>
    </w:p>
    <w:p w:rsidR="00147573" w:rsidRPr="00293E72" w:rsidRDefault="00716FFD">
      <w:pPr>
        <w:ind w:left="284"/>
        <w:jc w:val="both"/>
        <w:rPr>
          <w:color w:val="auto"/>
        </w:rPr>
      </w:pPr>
      <w:r w:rsidRPr="00293E72">
        <w:rPr>
          <w:color w:val="auto"/>
          <w:sz w:val="24"/>
          <w:szCs w:val="24"/>
        </w:rPr>
        <w:t>f</w:t>
      </w:r>
      <w:r w:rsidR="00F9718D" w:rsidRPr="00293E72">
        <w:rPr>
          <w:color w:val="auto"/>
          <w:sz w:val="24"/>
          <w:szCs w:val="24"/>
        </w:rPr>
        <w:t xml:space="preserve">) za 1 Mg </w:t>
      </w:r>
      <w:r w:rsidR="00F9718D" w:rsidRPr="00293E72">
        <w:rPr>
          <w:b/>
          <w:bCs/>
          <w:color w:val="auto"/>
          <w:sz w:val="24"/>
          <w:szCs w:val="24"/>
        </w:rPr>
        <w:t>szkło, odpady opakowaniowe ze szkła</w:t>
      </w:r>
      <w:r w:rsidR="00F9718D" w:rsidRPr="00293E72">
        <w:rPr>
          <w:color w:val="auto"/>
          <w:sz w:val="24"/>
          <w:szCs w:val="24"/>
        </w:rPr>
        <w:t>: ……</w:t>
      </w:r>
      <w:r w:rsidR="00F9718D" w:rsidRPr="00293E72">
        <w:rPr>
          <w:color w:val="auto"/>
          <w:sz w:val="24"/>
          <w:szCs w:val="24"/>
          <w:lang w:val="nl-NL"/>
        </w:rPr>
        <w:t>.... z</w:t>
      </w:r>
      <w:r w:rsidR="00F9718D" w:rsidRPr="00293E72">
        <w:rPr>
          <w:color w:val="auto"/>
          <w:sz w:val="24"/>
          <w:szCs w:val="24"/>
        </w:rPr>
        <w:t>ł.</w:t>
      </w:r>
      <w:r w:rsidR="00F9718D" w:rsidRPr="00293E72">
        <w:rPr>
          <w:color w:val="auto"/>
          <w:sz w:val="24"/>
          <w:szCs w:val="24"/>
          <w:u w:color="00B050"/>
        </w:rPr>
        <w:t xml:space="preserve"> </w:t>
      </w:r>
      <w:r w:rsidR="00F9718D" w:rsidRPr="00293E72">
        <w:rPr>
          <w:color w:val="auto"/>
          <w:sz w:val="24"/>
          <w:szCs w:val="24"/>
          <w:lang w:val="it-IT"/>
        </w:rPr>
        <w:t>netto (s</w:t>
      </w:r>
      <w:r w:rsidR="00F9718D" w:rsidRPr="00293E72">
        <w:rPr>
          <w:color w:val="auto"/>
          <w:sz w:val="24"/>
          <w:szCs w:val="24"/>
        </w:rPr>
        <w:t>łownie:………….…………..) + podatek VAT …. % …</w:t>
      </w:r>
      <w:r w:rsidR="00F9718D" w:rsidRPr="00293E72">
        <w:rPr>
          <w:color w:val="auto"/>
          <w:sz w:val="24"/>
          <w:szCs w:val="24"/>
          <w:lang w:val="nl-NL"/>
        </w:rPr>
        <w:t>.. z</w:t>
      </w:r>
      <w:r w:rsidR="00F9718D" w:rsidRPr="00293E72">
        <w:rPr>
          <w:color w:val="auto"/>
          <w:sz w:val="24"/>
          <w:szCs w:val="24"/>
        </w:rPr>
        <w:t>ł słownie: ………….)  tj.  …</w:t>
      </w:r>
      <w:r w:rsidR="00F9718D" w:rsidRPr="00293E72">
        <w:rPr>
          <w:color w:val="auto"/>
          <w:sz w:val="24"/>
          <w:szCs w:val="24"/>
          <w:lang w:val="nl-NL"/>
        </w:rPr>
        <w:t>. z</w:t>
      </w:r>
      <w:r w:rsidR="00F9718D" w:rsidRPr="00293E72">
        <w:rPr>
          <w:color w:val="auto"/>
          <w:sz w:val="24"/>
          <w:szCs w:val="24"/>
        </w:rPr>
        <w:t>ł</w:t>
      </w:r>
      <w:r w:rsidR="00F9718D" w:rsidRPr="00293E72">
        <w:rPr>
          <w:color w:val="auto"/>
          <w:sz w:val="24"/>
          <w:szCs w:val="24"/>
          <w:lang w:val="it-IT"/>
        </w:rPr>
        <w:t>. brutto (s</w:t>
      </w:r>
      <w:r w:rsidR="00F9718D" w:rsidRPr="00293E72">
        <w:rPr>
          <w:color w:val="auto"/>
          <w:sz w:val="24"/>
          <w:szCs w:val="24"/>
        </w:rPr>
        <w:t>łownie: ………………………)</w:t>
      </w:r>
    </w:p>
    <w:p w:rsidR="00147573" w:rsidRPr="00293E72" w:rsidRDefault="00716FFD">
      <w:pPr>
        <w:ind w:left="284"/>
        <w:jc w:val="both"/>
        <w:rPr>
          <w:color w:val="auto"/>
        </w:rPr>
      </w:pPr>
      <w:r w:rsidRPr="00293E72">
        <w:rPr>
          <w:color w:val="auto"/>
          <w:sz w:val="24"/>
          <w:szCs w:val="24"/>
        </w:rPr>
        <w:t>g</w:t>
      </w:r>
      <w:r w:rsidR="00F9718D" w:rsidRPr="00293E72">
        <w:rPr>
          <w:color w:val="auto"/>
          <w:sz w:val="24"/>
          <w:szCs w:val="24"/>
        </w:rPr>
        <w:t xml:space="preserve">) za 1 Mg </w:t>
      </w:r>
      <w:r w:rsidR="00F9718D" w:rsidRPr="00293E72">
        <w:rPr>
          <w:b/>
          <w:bCs/>
          <w:color w:val="auto"/>
          <w:sz w:val="24"/>
          <w:szCs w:val="24"/>
        </w:rPr>
        <w:t>meble i inne odpady wielkogabarytowe</w:t>
      </w:r>
      <w:r w:rsidR="00F9718D" w:rsidRPr="00293E72">
        <w:rPr>
          <w:color w:val="auto"/>
          <w:sz w:val="24"/>
          <w:szCs w:val="24"/>
        </w:rPr>
        <w:t>: ……</w:t>
      </w:r>
      <w:r w:rsidR="00F9718D" w:rsidRPr="00293E72">
        <w:rPr>
          <w:color w:val="auto"/>
          <w:sz w:val="24"/>
          <w:szCs w:val="24"/>
          <w:lang w:val="nl-NL"/>
        </w:rPr>
        <w:t>.. z</w:t>
      </w:r>
      <w:r w:rsidR="00F9718D" w:rsidRPr="00293E72">
        <w:rPr>
          <w:color w:val="auto"/>
          <w:sz w:val="24"/>
          <w:szCs w:val="24"/>
        </w:rPr>
        <w:t>ł</w:t>
      </w:r>
      <w:r w:rsidR="00F9718D" w:rsidRPr="00293E72">
        <w:rPr>
          <w:color w:val="auto"/>
          <w:sz w:val="24"/>
          <w:szCs w:val="24"/>
          <w:lang w:val="it-IT"/>
        </w:rPr>
        <w:t>. netto (s</w:t>
      </w:r>
      <w:r w:rsidR="00F9718D" w:rsidRPr="00293E72">
        <w:rPr>
          <w:color w:val="auto"/>
          <w:sz w:val="24"/>
          <w:szCs w:val="24"/>
        </w:rPr>
        <w:t>łownie:…………..) + podatek VAT ……. % …….…</w:t>
      </w:r>
      <w:r w:rsidR="00F9718D" w:rsidRPr="00293E72">
        <w:rPr>
          <w:color w:val="auto"/>
          <w:sz w:val="24"/>
          <w:szCs w:val="24"/>
          <w:lang w:val="nl-NL"/>
        </w:rPr>
        <w:t>.. z</w:t>
      </w:r>
      <w:r w:rsidR="00F9718D" w:rsidRPr="00293E72">
        <w:rPr>
          <w:color w:val="auto"/>
          <w:sz w:val="24"/>
          <w:szCs w:val="24"/>
        </w:rPr>
        <w:t>ł słownie: ……………….)  tj.  ………</w:t>
      </w:r>
      <w:r w:rsidR="00F9718D" w:rsidRPr="00293E72">
        <w:rPr>
          <w:color w:val="auto"/>
          <w:sz w:val="24"/>
          <w:szCs w:val="24"/>
          <w:lang w:val="nl-NL"/>
        </w:rPr>
        <w:t>. z</w:t>
      </w:r>
      <w:r w:rsidR="00F9718D" w:rsidRPr="00293E72">
        <w:rPr>
          <w:color w:val="auto"/>
          <w:sz w:val="24"/>
          <w:szCs w:val="24"/>
        </w:rPr>
        <w:t>ł</w:t>
      </w:r>
      <w:r w:rsidR="00F9718D" w:rsidRPr="00293E72">
        <w:rPr>
          <w:color w:val="auto"/>
          <w:sz w:val="24"/>
          <w:szCs w:val="24"/>
          <w:lang w:val="it-IT"/>
        </w:rPr>
        <w:t>. brutto (s</w:t>
      </w:r>
      <w:r w:rsidR="00F9718D" w:rsidRPr="00293E72">
        <w:rPr>
          <w:color w:val="auto"/>
          <w:sz w:val="24"/>
          <w:szCs w:val="24"/>
        </w:rPr>
        <w:t>łownie: ………………)</w:t>
      </w:r>
    </w:p>
    <w:p w:rsidR="00147573" w:rsidRPr="00293E72" w:rsidRDefault="00716FFD">
      <w:pPr>
        <w:ind w:left="284"/>
        <w:jc w:val="both"/>
        <w:rPr>
          <w:color w:val="auto"/>
        </w:rPr>
      </w:pPr>
      <w:r w:rsidRPr="00293E72">
        <w:rPr>
          <w:color w:val="auto"/>
          <w:sz w:val="24"/>
          <w:szCs w:val="24"/>
        </w:rPr>
        <w:t>h</w:t>
      </w:r>
      <w:r w:rsidR="00F9718D" w:rsidRPr="00293E72">
        <w:rPr>
          <w:color w:val="auto"/>
          <w:sz w:val="24"/>
          <w:szCs w:val="24"/>
        </w:rPr>
        <w:t xml:space="preserve">) za 1 Mg </w:t>
      </w:r>
      <w:r w:rsidR="00F9718D" w:rsidRPr="00293E72">
        <w:rPr>
          <w:b/>
          <w:bCs/>
          <w:color w:val="auto"/>
          <w:sz w:val="24"/>
          <w:szCs w:val="24"/>
          <w:lang w:val="de-DE"/>
        </w:rPr>
        <w:t>zu</w:t>
      </w:r>
      <w:proofErr w:type="spellStart"/>
      <w:r w:rsidR="00F9718D" w:rsidRPr="00293E72">
        <w:rPr>
          <w:b/>
          <w:bCs/>
          <w:color w:val="auto"/>
          <w:sz w:val="24"/>
          <w:szCs w:val="24"/>
        </w:rPr>
        <w:t>żyty</w:t>
      </w:r>
      <w:proofErr w:type="spellEnd"/>
      <w:r w:rsidR="00F9718D" w:rsidRPr="00293E72">
        <w:rPr>
          <w:b/>
          <w:bCs/>
          <w:color w:val="auto"/>
          <w:sz w:val="24"/>
          <w:szCs w:val="24"/>
        </w:rPr>
        <w:t xml:space="preserve"> sprzęt elektryczny i elektroniczny</w:t>
      </w:r>
      <w:r w:rsidR="00F9718D" w:rsidRPr="00293E72">
        <w:rPr>
          <w:color w:val="auto"/>
          <w:sz w:val="24"/>
          <w:szCs w:val="24"/>
        </w:rPr>
        <w:t>: ……</w:t>
      </w:r>
      <w:r w:rsidR="00F9718D" w:rsidRPr="00293E72">
        <w:rPr>
          <w:color w:val="auto"/>
          <w:sz w:val="24"/>
          <w:szCs w:val="24"/>
          <w:lang w:val="nl-NL"/>
        </w:rPr>
        <w:t>.. z</w:t>
      </w:r>
      <w:r w:rsidR="00F9718D" w:rsidRPr="00293E72">
        <w:rPr>
          <w:color w:val="auto"/>
          <w:sz w:val="24"/>
          <w:szCs w:val="24"/>
        </w:rPr>
        <w:t>ł</w:t>
      </w:r>
      <w:r w:rsidR="00F9718D" w:rsidRPr="00293E72">
        <w:rPr>
          <w:color w:val="auto"/>
          <w:sz w:val="24"/>
          <w:szCs w:val="24"/>
          <w:lang w:val="it-IT"/>
        </w:rPr>
        <w:t>. netto (s</w:t>
      </w:r>
      <w:r w:rsidR="00F9718D" w:rsidRPr="00293E72">
        <w:rPr>
          <w:color w:val="auto"/>
          <w:sz w:val="24"/>
          <w:szCs w:val="24"/>
        </w:rPr>
        <w:t>łownie:………..) + podatek VAT ……. % …….…</w:t>
      </w:r>
      <w:r w:rsidR="00F9718D" w:rsidRPr="00293E72">
        <w:rPr>
          <w:color w:val="auto"/>
          <w:sz w:val="24"/>
          <w:szCs w:val="24"/>
          <w:lang w:val="nl-NL"/>
        </w:rPr>
        <w:t>.. z</w:t>
      </w:r>
      <w:r w:rsidR="00F9718D" w:rsidRPr="00293E72">
        <w:rPr>
          <w:color w:val="auto"/>
          <w:sz w:val="24"/>
          <w:szCs w:val="24"/>
        </w:rPr>
        <w:t>ł słownie: ………….)  tj.  ………</w:t>
      </w:r>
      <w:r w:rsidR="00F9718D" w:rsidRPr="00293E72">
        <w:rPr>
          <w:color w:val="auto"/>
          <w:sz w:val="24"/>
          <w:szCs w:val="24"/>
          <w:lang w:val="nl-NL"/>
        </w:rPr>
        <w:t>. z</w:t>
      </w:r>
      <w:r w:rsidR="00F9718D" w:rsidRPr="00293E72">
        <w:rPr>
          <w:color w:val="auto"/>
          <w:sz w:val="24"/>
          <w:szCs w:val="24"/>
        </w:rPr>
        <w:t>ł</w:t>
      </w:r>
      <w:r w:rsidR="00F9718D" w:rsidRPr="00293E72">
        <w:rPr>
          <w:color w:val="auto"/>
          <w:sz w:val="24"/>
          <w:szCs w:val="24"/>
          <w:lang w:val="it-IT"/>
        </w:rPr>
        <w:t>. brutto (s</w:t>
      </w:r>
      <w:r w:rsidR="00F9718D" w:rsidRPr="00293E72">
        <w:rPr>
          <w:color w:val="auto"/>
          <w:sz w:val="24"/>
          <w:szCs w:val="24"/>
        </w:rPr>
        <w:t>łownie: ……………………)</w:t>
      </w:r>
    </w:p>
    <w:p w:rsidR="00147573" w:rsidRPr="00293E72" w:rsidRDefault="00716FFD">
      <w:pPr>
        <w:ind w:left="284"/>
        <w:jc w:val="both"/>
        <w:rPr>
          <w:color w:val="auto"/>
        </w:rPr>
      </w:pPr>
      <w:r w:rsidRPr="00293E72">
        <w:rPr>
          <w:color w:val="auto"/>
          <w:sz w:val="24"/>
          <w:szCs w:val="24"/>
        </w:rPr>
        <w:t>i</w:t>
      </w:r>
      <w:r w:rsidR="00F9718D" w:rsidRPr="00293E72">
        <w:rPr>
          <w:color w:val="auto"/>
          <w:sz w:val="24"/>
          <w:szCs w:val="24"/>
        </w:rPr>
        <w:t xml:space="preserve">) za 1 Mg </w:t>
      </w:r>
      <w:r w:rsidR="00F9718D" w:rsidRPr="00293E72">
        <w:rPr>
          <w:b/>
          <w:bCs/>
          <w:color w:val="auto"/>
          <w:sz w:val="24"/>
          <w:szCs w:val="24"/>
        </w:rPr>
        <w:t>popiół</w:t>
      </w:r>
      <w:r w:rsidR="00F9718D" w:rsidRPr="00293E72">
        <w:rPr>
          <w:color w:val="auto"/>
          <w:sz w:val="24"/>
          <w:szCs w:val="24"/>
        </w:rPr>
        <w:t>: ……</w:t>
      </w:r>
      <w:r w:rsidR="00F9718D" w:rsidRPr="00293E72">
        <w:rPr>
          <w:color w:val="auto"/>
          <w:sz w:val="24"/>
          <w:szCs w:val="24"/>
          <w:lang w:val="nl-NL"/>
        </w:rPr>
        <w:t>.. z</w:t>
      </w:r>
      <w:r w:rsidR="00F9718D" w:rsidRPr="00293E72">
        <w:rPr>
          <w:color w:val="auto"/>
          <w:sz w:val="24"/>
          <w:szCs w:val="24"/>
        </w:rPr>
        <w:t>ł</w:t>
      </w:r>
      <w:r w:rsidR="00F9718D" w:rsidRPr="00293E72">
        <w:rPr>
          <w:color w:val="auto"/>
          <w:sz w:val="24"/>
          <w:szCs w:val="24"/>
          <w:lang w:val="it-IT"/>
        </w:rPr>
        <w:t>. netto (s</w:t>
      </w:r>
      <w:r w:rsidR="00F9718D" w:rsidRPr="00293E72">
        <w:rPr>
          <w:color w:val="auto"/>
          <w:sz w:val="24"/>
          <w:szCs w:val="24"/>
        </w:rPr>
        <w:t>łownie:………………..) + podatek VAT ……. % …….…</w:t>
      </w:r>
      <w:r w:rsidR="00F9718D" w:rsidRPr="00293E72">
        <w:rPr>
          <w:color w:val="auto"/>
          <w:sz w:val="24"/>
          <w:szCs w:val="24"/>
          <w:lang w:val="nl-NL"/>
        </w:rPr>
        <w:t>.. z</w:t>
      </w:r>
      <w:r w:rsidR="00F9718D" w:rsidRPr="00293E72">
        <w:rPr>
          <w:color w:val="auto"/>
          <w:sz w:val="24"/>
          <w:szCs w:val="24"/>
        </w:rPr>
        <w:t>ł słownie: ………………………….)  tj.  ………</w:t>
      </w:r>
      <w:r w:rsidR="00F9718D" w:rsidRPr="00293E72">
        <w:rPr>
          <w:color w:val="auto"/>
          <w:sz w:val="24"/>
          <w:szCs w:val="24"/>
          <w:lang w:val="nl-NL"/>
        </w:rPr>
        <w:t>. z</w:t>
      </w:r>
      <w:r w:rsidR="00F9718D" w:rsidRPr="00293E72">
        <w:rPr>
          <w:color w:val="auto"/>
          <w:sz w:val="24"/>
          <w:szCs w:val="24"/>
        </w:rPr>
        <w:t>ł</w:t>
      </w:r>
      <w:r w:rsidR="00F9718D" w:rsidRPr="00293E72">
        <w:rPr>
          <w:color w:val="auto"/>
          <w:sz w:val="24"/>
          <w:szCs w:val="24"/>
          <w:lang w:val="it-IT"/>
        </w:rPr>
        <w:t>. brutto (s</w:t>
      </w:r>
      <w:r w:rsidR="00F9718D" w:rsidRPr="00293E72">
        <w:rPr>
          <w:color w:val="auto"/>
          <w:sz w:val="24"/>
          <w:szCs w:val="24"/>
        </w:rPr>
        <w:t>łownie: …………………………)</w:t>
      </w:r>
    </w:p>
    <w:p w:rsidR="00147573" w:rsidRPr="00293E72" w:rsidRDefault="00716FFD">
      <w:pPr>
        <w:ind w:left="284"/>
        <w:jc w:val="both"/>
        <w:rPr>
          <w:color w:val="auto"/>
        </w:rPr>
      </w:pPr>
      <w:r w:rsidRPr="00293E72">
        <w:rPr>
          <w:color w:val="auto"/>
          <w:sz w:val="24"/>
          <w:szCs w:val="24"/>
        </w:rPr>
        <w:t>j</w:t>
      </w:r>
      <w:r w:rsidR="00F9718D" w:rsidRPr="00293E72">
        <w:rPr>
          <w:color w:val="auto"/>
          <w:sz w:val="24"/>
          <w:szCs w:val="24"/>
        </w:rPr>
        <w:t xml:space="preserve">) za 1 Mg zużytych </w:t>
      </w:r>
      <w:r w:rsidR="00F9718D" w:rsidRPr="00293E72">
        <w:rPr>
          <w:b/>
          <w:bCs/>
          <w:color w:val="auto"/>
          <w:sz w:val="24"/>
          <w:szCs w:val="24"/>
          <w:lang w:val="it-IT"/>
        </w:rPr>
        <w:t>opon</w:t>
      </w:r>
      <w:r w:rsidR="00F9718D" w:rsidRPr="00293E72">
        <w:rPr>
          <w:color w:val="auto"/>
          <w:sz w:val="24"/>
          <w:szCs w:val="24"/>
        </w:rPr>
        <w:t>: ……</w:t>
      </w:r>
      <w:r w:rsidR="00F9718D" w:rsidRPr="00293E72">
        <w:rPr>
          <w:color w:val="auto"/>
          <w:sz w:val="24"/>
          <w:szCs w:val="24"/>
          <w:lang w:val="nl-NL"/>
        </w:rPr>
        <w:t>.. z</w:t>
      </w:r>
      <w:r w:rsidR="00F9718D" w:rsidRPr="00293E72">
        <w:rPr>
          <w:color w:val="auto"/>
          <w:sz w:val="24"/>
          <w:szCs w:val="24"/>
        </w:rPr>
        <w:t>ł</w:t>
      </w:r>
      <w:r w:rsidR="00F9718D" w:rsidRPr="00293E72">
        <w:rPr>
          <w:color w:val="auto"/>
          <w:sz w:val="24"/>
          <w:szCs w:val="24"/>
          <w:lang w:val="it-IT"/>
        </w:rPr>
        <w:t>. netto (s</w:t>
      </w:r>
      <w:r w:rsidR="00F9718D" w:rsidRPr="00293E72">
        <w:rPr>
          <w:color w:val="auto"/>
          <w:sz w:val="24"/>
          <w:szCs w:val="24"/>
        </w:rPr>
        <w:t>łownie:………..) + podatek VAT ……. % …….…</w:t>
      </w:r>
      <w:r w:rsidR="00F9718D" w:rsidRPr="00293E72">
        <w:rPr>
          <w:color w:val="auto"/>
          <w:sz w:val="24"/>
          <w:szCs w:val="24"/>
          <w:lang w:val="nl-NL"/>
        </w:rPr>
        <w:t>.. z</w:t>
      </w:r>
      <w:r w:rsidR="00F9718D" w:rsidRPr="00293E72">
        <w:rPr>
          <w:color w:val="auto"/>
          <w:sz w:val="24"/>
          <w:szCs w:val="24"/>
        </w:rPr>
        <w:t>ł słownie: ………….)  tj.  ………</w:t>
      </w:r>
      <w:r w:rsidR="00F9718D" w:rsidRPr="00293E72">
        <w:rPr>
          <w:color w:val="auto"/>
          <w:sz w:val="24"/>
          <w:szCs w:val="24"/>
          <w:lang w:val="nl-NL"/>
        </w:rPr>
        <w:t>. z</w:t>
      </w:r>
      <w:r w:rsidR="00F9718D" w:rsidRPr="00293E72">
        <w:rPr>
          <w:color w:val="auto"/>
          <w:sz w:val="24"/>
          <w:szCs w:val="24"/>
        </w:rPr>
        <w:t>ł</w:t>
      </w:r>
      <w:r w:rsidR="00F9718D" w:rsidRPr="00293E72">
        <w:rPr>
          <w:color w:val="auto"/>
          <w:sz w:val="24"/>
          <w:szCs w:val="24"/>
          <w:lang w:val="it-IT"/>
        </w:rPr>
        <w:t>. brutto (s</w:t>
      </w:r>
      <w:r w:rsidR="00F9718D" w:rsidRPr="00293E72">
        <w:rPr>
          <w:color w:val="auto"/>
          <w:sz w:val="24"/>
          <w:szCs w:val="24"/>
        </w:rPr>
        <w:t>łownie: ……………………)</w:t>
      </w:r>
      <w:bookmarkEnd w:id="0"/>
    </w:p>
    <w:p w:rsidR="00147573" w:rsidRPr="00293E72" w:rsidRDefault="00F9718D">
      <w:pPr>
        <w:pStyle w:val="Akapitzlist"/>
        <w:numPr>
          <w:ilvl w:val="0"/>
          <w:numId w:val="74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Wynagrodzenie Wykonawcy obejmuje wszystkie koszty związane z realizacją niniejszej umowy.</w:t>
      </w:r>
    </w:p>
    <w:p w:rsidR="00147573" w:rsidRPr="00293E72" w:rsidRDefault="00F9718D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Odpady komunalne przekazywane będą do następujących instalacji:</w:t>
      </w:r>
    </w:p>
    <w:p w:rsidR="006C049D" w:rsidRPr="00293E72" w:rsidRDefault="006C049D" w:rsidP="00F64066">
      <w:pPr>
        <w:widowControl/>
        <w:numPr>
          <w:ilvl w:val="0"/>
          <w:numId w:val="77"/>
        </w:numPr>
        <w:suppressAutoHyphens w:val="0"/>
        <w:jc w:val="both"/>
        <w:rPr>
          <w:color w:val="auto"/>
          <w:sz w:val="24"/>
          <w:szCs w:val="24"/>
        </w:rPr>
      </w:pPr>
      <w:r w:rsidRPr="00293E72">
        <w:rPr>
          <w:color w:val="auto"/>
          <w:sz w:val="24"/>
          <w:szCs w:val="24"/>
        </w:rPr>
        <w:t>niesegregowane (zmieszane) odpady komunalne:………………………………………</w:t>
      </w:r>
    </w:p>
    <w:p w:rsidR="006C049D" w:rsidRPr="00293E72" w:rsidRDefault="006C049D" w:rsidP="00F64066">
      <w:pPr>
        <w:widowControl/>
        <w:numPr>
          <w:ilvl w:val="0"/>
          <w:numId w:val="77"/>
        </w:numPr>
        <w:suppressAutoHyphens w:val="0"/>
        <w:jc w:val="both"/>
        <w:rPr>
          <w:color w:val="auto"/>
          <w:sz w:val="24"/>
          <w:szCs w:val="24"/>
        </w:rPr>
      </w:pPr>
      <w:r w:rsidRPr="00293E72">
        <w:rPr>
          <w:color w:val="auto"/>
          <w:sz w:val="24"/>
          <w:szCs w:val="24"/>
        </w:rPr>
        <w:t>bioodpady:……………………………………………………….…...………….………</w:t>
      </w:r>
    </w:p>
    <w:p w:rsidR="00F05F0F" w:rsidRPr="00293E72" w:rsidRDefault="00F05F0F" w:rsidP="00F64066">
      <w:pPr>
        <w:widowControl/>
        <w:numPr>
          <w:ilvl w:val="0"/>
          <w:numId w:val="77"/>
        </w:numPr>
        <w:suppressAutoHyphens w:val="0"/>
        <w:jc w:val="both"/>
        <w:rPr>
          <w:color w:val="auto"/>
          <w:sz w:val="24"/>
          <w:szCs w:val="24"/>
        </w:rPr>
      </w:pPr>
      <w:r w:rsidRPr="00293E72">
        <w:rPr>
          <w:bCs/>
          <w:color w:val="auto"/>
          <w:sz w:val="24"/>
          <w:szCs w:val="24"/>
        </w:rPr>
        <w:t>drewno inne niż wymienione w 200137…………………………………………</w:t>
      </w:r>
      <w:r w:rsidR="006C049D" w:rsidRPr="00293E72">
        <w:rPr>
          <w:bCs/>
          <w:color w:val="auto"/>
          <w:sz w:val="24"/>
          <w:szCs w:val="24"/>
        </w:rPr>
        <w:t>.</w:t>
      </w:r>
      <w:r w:rsidRPr="00293E72">
        <w:rPr>
          <w:bCs/>
          <w:color w:val="auto"/>
          <w:sz w:val="24"/>
          <w:szCs w:val="24"/>
        </w:rPr>
        <w:t>……..</w:t>
      </w:r>
    </w:p>
    <w:p w:rsidR="00147573" w:rsidRPr="00293E72" w:rsidRDefault="00F9718D" w:rsidP="00F64066">
      <w:pPr>
        <w:widowControl/>
        <w:numPr>
          <w:ilvl w:val="0"/>
          <w:numId w:val="77"/>
        </w:numPr>
        <w:suppressAutoHyphens w:val="0"/>
        <w:jc w:val="both"/>
        <w:rPr>
          <w:color w:val="auto"/>
          <w:sz w:val="24"/>
          <w:szCs w:val="24"/>
        </w:rPr>
      </w:pPr>
      <w:r w:rsidRPr="00293E72">
        <w:rPr>
          <w:color w:val="auto"/>
          <w:sz w:val="24"/>
          <w:szCs w:val="24"/>
        </w:rPr>
        <w:lastRenderedPageBreak/>
        <w:t>papier, tektura, odpady opakowaniowe z papieru oraz odpady opakowaniowe z tektury:…………………............</w:t>
      </w:r>
    </w:p>
    <w:p w:rsidR="00147573" w:rsidRPr="00293E72" w:rsidRDefault="00F9718D" w:rsidP="00F64066">
      <w:pPr>
        <w:widowControl/>
        <w:numPr>
          <w:ilvl w:val="0"/>
          <w:numId w:val="77"/>
        </w:numPr>
        <w:suppressAutoHyphens w:val="0"/>
        <w:jc w:val="both"/>
        <w:rPr>
          <w:color w:val="auto"/>
          <w:sz w:val="24"/>
          <w:szCs w:val="24"/>
        </w:rPr>
      </w:pPr>
      <w:r w:rsidRPr="00293E72">
        <w:rPr>
          <w:color w:val="auto"/>
          <w:sz w:val="24"/>
          <w:szCs w:val="24"/>
        </w:rPr>
        <w:t>tworzywa sztuczne, opakowania wielomateriałowe, metal, odpady opakowaniowe z metali oraz odpady opakowaniowe z tworzyw sztucznych: …………………………….</w:t>
      </w:r>
    </w:p>
    <w:p w:rsidR="00147573" w:rsidRPr="00293E72" w:rsidRDefault="00F9718D" w:rsidP="00F64066">
      <w:pPr>
        <w:widowControl/>
        <w:numPr>
          <w:ilvl w:val="0"/>
          <w:numId w:val="77"/>
        </w:numPr>
        <w:suppressAutoHyphens w:val="0"/>
        <w:jc w:val="both"/>
        <w:rPr>
          <w:color w:val="auto"/>
          <w:sz w:val="24"/>
          <w:szCs w:val="24"/>
        </w:rPr>
      </w:pPr>
      <w:r w:rsidRPr="00293E72">
        <w:rPr>
          <w:color w:val="auto"/>
          <w:sz w:val="24"/>
          <w:szCs w:val="24"/>
        </w:rPr>
        <w:t>szkło, odpady opakowaniowe ze szkła: …………………………………………………</w:t>
      </w:r>
    </w:p>
    <w:p w:rsidR="00147573" w:rsidRPr="00293E72" w:rsidRDefault="00F9718D" w:rsidP="00F64066">
      <w:pPr>
        <w:widowControl/>
        <w:numPr>
          <w:ilvl w:val="0"/>
          <w:numId w:val="77"/>
        </w:numPr>
        <w:suppressAutoHyphens w:val="0"/>
        <w:jc w:val="both"/>
        <w:rPr>
          <w:color w:val="auto"/>
          <w:sz w:val="24"/>
          <w:szCs w:val="24"/>
        </w:rPr>
      </w:pPr>
      <w:r w:rsidRPr="00293E72">
        <w:rPr>
          <w:color w:val="auto"/>
          <w:sz w:val="24"/>
          <w:szCs w:val="24"/>
        </w:rPr>
        <w:t>Popiół: …………………………………………………………………………………...</w:t>
      </w:r>
    </w:p>
    <w:p w:rsidR="00147573" w:rsidRPr="00293E72" w:rsidRDefault="00F9718D" w:rsidP="00F64066">
      <w:pPr>
        <w:widowControl/>
        <w:numPr>
          <w:ilvl w:val="0"/>
          <w:numId w:val="77"/>
        </w:numPr>
        <w:suppressAutoHyphens w:val="0"/>
        <w:jc w:val="both"/>
        <w:rPr>
          <w:color w:val="auto"/>
          <w:sz w:val="24"/>
          <w:szCs w:val="24"/>
        </w:rPr>
      </w:pPr>
      <w:r w:rsidRPr="00293E72">
        <w:rPr>
          <w:color w:val="auto"/>
          <w:sz w:val="24"/>
          <w:szCs w:val="24"/>
        </w:rPr>
        <w:t>meble i inne odpady wielkogabarytowe: ………………………………………………...</w:t>
      </w:r>
    </w:p>
    <w:p w:rsidR="00147573" w:rsidRPr="00293E72" w:rsidRDefault="00F9718D" w:rsidP="00F64066">
      <w:pPr>
        <w:widowControl/>
        <w:numPr>
          <w:ilvl w:val="0"/>
          <w:numId w:val="77"/>
        </w:numPr>
        <w:suppressAutoHyphens w:val="0"/>
        <w:jc w:val="both"/>
        <w:rPr>
          <w:color w:val="auto"/>
          <w:sz w:val="24"/>
          <w:szCs w:val="24"/>
          <w:lang w:val="de-DE"/>
        </w:rPr>
      </w:pPr>
      <w:r w:rsidRPr="00293E72">
        <w:rPr>
          <w:color w:val="auto"/>
          <w:sz w:val="24"/>
          <w:szCs w:val="24"/>
          <w:lang w:val="de-DE"/>
        </w:rPr>
        <w:t>Zu</w:t>
      </w:r>
      <w:proofErr w:type="spellStart"/>
      <w:r w:rsidRPr="00293E72">
        <w:rPr>
          <w:color w:val="auto"/>
          <w:sz w:val="24"/>
          <w:szCs w:val="24"/>
        </w:rPr>
        <w:t>żyty</w:t>
      </w:r>
      <w:proofErr w:type="spellEnd"/>
      <w:r w:rsidRPr="00293E72">
        <w:rPr>
          <w:color w:val="auto"/>
          <w:sz w:val="24"/>
          <w:szCs w:val="24"/>
        </w:rPr>
        <w:t xml:space="preserve"> sprzęt elektryczny i elektroniczny: ………………………………………</w:t>
      </w:r>
      <w:r w:rsidR="006C049D" w:rsidRPr="00293E72">
        <w:rPr>
          <w:color w:val="auto"/>
          <w:sz w:val="24"/>
          <w:szCs w:val="24"/>
        </w:rPr>
        <w:t>..</w:t>
      </w:r>
      <w:r w:rsidRPr="00293E72">
        <w:rPr>
          <w:color w:val="auto"/>
          <w:sz w:val="24"/>
          <w:szCs w:val="24"/>
        </w:rPr>
        <w:t>…….</w:t>
      </w:r>
    </w:p>
    <w:p w:rsidR="00147573" w:rsidRPr="00293E72" w:rsidRDefault="00F9718D" w:rsidP="00F64066">
      <w:pPr>
        <w:widowControl/>
        <w:numPr>
          <w:ilvl w:val="0"/>
          <w:numId w:val="77"/>
        </w:numPr>
        <w:suppressAutoHyphens w:val="0"/>
        <w:jc w:val="both"/>
        <w:rPr>
          <w:color w:val="auto"/>
          <w:sz w:val="24"/>
          <w:szCs w:val="24"/>
          <w:lang w:val="de-DE"/>
        </w:rPr>
      </w:pPr>
      <w:r w:rsidRPr="00293E72">
        <w:rPr>
          <w:color w:val="auto"/>
          <w:sz w:val="24"/>
          <w:szCs w:val="24"/>
          <w:lang w:val="de-DE"/>
        </w:rPr>
        <w:t>Zu</w:t>
      </w:r>
      <w:proofErr w:type="spellStart"/>
      <w:r w:rsidRPr="00293E72">
        <w:rPr>
          <w:color w:val="auto"/>
          <w:sz w:val="24"/>
          <w:szCs w:val="24"/>
        </w:rPr>
        <w:t>żyte</w:t>
      </w:r>
      <w:proofErr w:type="spellEnd"/>
      <w:r w:rsidRPr="00293E72">
        <w:rPr>
          <w:color w:val="auto"/>
          <w:sz w:val="24"/>
          <w:szCs w:val="24"/>
        </w:rPr>
        <w:t xml:space="preserve"> opony: ……………………………………………………………………………</w:t>
      </w:r>
    </w:p>
    <w:p w:rsidR="00147573" w:rsidRPr="00293E72" w:rsidRDefault="00F9718D" w:rsidP="00F64066">
      <w:pPr>
        <w:pStyle w:val="Akapitzlist"/>
        <w:numPr>
          <w:ilvl w:val="0"/>
          <w:numId w:val="78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93E72">
        <w:rPr>
          <w:rFonts w:ascii="Times New Roman" w:hAnsi="Times New Roman" w:cs="Times New Roman"/>
          <w:color w:val="auto"/>
          <w:sz w:val="24"/>
          <w:szCs w:val="24"/>
        </w:rPr>
        <w:t>Zapłata wynagrodzenia za realizację przedmiotu niniejszej umowy następować będzie po należytym wykonaniu umowy na podstawie faktur, wystawionych każdorazowo do 7 dnia miesiąca następnego, za miesiąc poprzedni świadczenia usługi. Podstawą do wystawienia faktury będzie przekazanie Zamawiającemu miesięcznych raport</w:t>
      </w:r>
      <w:r w:rsidRPr="00293E72">
        <w:rPr>
          <w:rFonts w:ascii="Times New Roman" w:hAnsi="Times New Roman" w:cs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 w:cs="Times New Roman"/>
          <w:color w:val="auto"/>
          <w:sz w:val="24"/>
          <w:szCs w:val="24"/>
        </w:rPr>
        <w:t>w.</w:t>
      </w:r>
    </w:p>
    <w:p w:rsidR="00147573" w:rsidRPr="00293E72" w:rsidRDefault="00F9718D" w:rsidP="00F64066">
      <w:pPr>
        <w:pStyle w:val="Akapitzlist"/>
        <w:numPr>
          <w:ilvl w:val="0"/>
          <w:numId w:val="78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93E72">
        <w:rPr>
          <w:rFonts w:ascii="Times New Roman" w:hAnsi="Times New Roman" w:cs="Times New Roman"/>
          <w:color w:val="auto"/>
          <w:sz w:val="24"/>
          <w:szCs w:val="24"/>
        </w:rPr>
        <w:t xml:space="preserve">Zapłata wynagrodzenia nastąpi w terminie </w:t>
      </w:r>
      <w:r w:rsidR="006C049D" w:rsidRPr="00293E72">
        <w:rPr>
          <w:rFonts w:ascii="Times New Roman" w:hAnsi="Times New Roman" w:cs="Times New Roman"/>
          <w:b/>
          <w:color w:val="auto"/>
          <w:sz w:val="24"/>
          <w:szCs w:val="24"/>
        </w:rPr>
        <w:t>…………</w:t>
      </w:r>
      <w:r w:rsidRPr="00293E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dni</w:t>
      </w:r>
      <w:r w:rsidRPr="00293E72">
        <w:rPr>
          <w:rFonts w:ascii="Times New Roman" w:hAnsi="Times New Roman" w:cs="Times New Roman"/>
          <w:color w:val="auto"/>
          <w:sz w:val="24"/>
          <w:szCs w:val="24"/>
        </w:rPr>
        <w:t xml:space="preserve"> po otrzymaniu </w:t>
      </w:r>
      <w:r w:rsidRPr="00293E72">
        <w:rPr>
          <w:rFonts w:ascii="Times New Roman" w:hAnsi="Times New Roman" w:cs="Times New Roman"/>
          <w:color w:val="auto"/>
          <w:spacing w:val="4"/>
          <w:sz w:val="24"/>
          <w:szCs w:val="24"/>
        </w:rPr>
        <w:t>przez Zamawiającego faktury VAT,</w:t>
      </w:r>
      <w:r w:rsidRPr="00293E72">
        <w:rPr>
          <w:rFonts w:ascii="Times New Roman" w:hAnsi="Times New Roman" w:cs="Times New Roman"/>
          <w:color w:val="auto"/>
          <w:sz w:val="24"/>
          <w:szCs w:val="24"/>
        </w:rPr>
        <w:t xml:space="preserve"> przelewem na rachunek bankowy Wykonawcy.</w:t>
      </w:r>
    </w:p>
    <w:p w:rsidR="002B38CB" w:rsidRPr="00293E72" w:rsidRDefault="002B38CB" w:rsidP="00F64066">
      <w:pPr>
        <w:pStyle w:val="Akapitzlist"/>
        <w:numPr>
          <w:ilvl w:val="0"/>
          <w:numId w:val="78"/>
        </w:num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93E72">
        <w:rPr>
          <w:rFonts w:ascii="Times New Roman" w:hAnsi="Times New Roman" w:cs="Times New Roman"/>
          <w:color w:val="auto"/>
          <w:sz w:val="24"/>
          <w:szCs w:val="24"/>
        </w:rPr>
        <w:t>Strony przewidują zmianę umowy w zakresie wynagrodzenia  w przypadku zmiany:</w:t>
      </w:r>
    </w:p>
    <w:p w:rsidR="002B38CB" w:rsidRPr="00293E72" w:rsidRDefault="002B38CB" w:rsidP="00F64066">
      <w:pPr>
        <w:pStyle w:val="Kolorowalistaakcent11"/>
        <w:widowControl/>
        <w:numPr>
          <w:ilvl w:val="0"/>
          <w:numId w:val="102"/>
        </w:numPr>
        <w:shd w:val="clear" w:color="auto" w:fill="FFFFFF"/>
        <w:tabs>
          <w:tab w:val="left" w:pos="851"/>
        </w:tabs>
        <w:suppressAutoHyphens w:val="0"/>
        <w:adjustRightInd/>
        <w:spacing w:after="0" w:line="240" w:lineRule="auto"/>
        <w:ind w:left="851" w:hanging="425"/>
        <w:contextualSpacing/>
        <w:textAlignment w:val="auto"/>
        <w:rPr>
          <w:rFonts w:cs="Times New Roman"/>
          <w:sz w:val="24"/>
          <w:szCs w:val="24"/>
        </w:rPr>
      </w:pPr>
      <w:r w:rsidRPr="00293E72">
        <w:rPr>
          <w:rFonts w:cs="Times New Roman"/>
          <w:sz w:val="24"/>
          <w:szCs w:val="24"/>
        </w:rPr>
        <w:t>stawki podatku od towarów i usług VAT oraz podatku akcyzowego. Stawka i kwota podatku oraz wynagrodzenie brutto ulegną zmianie odpowiednio do przepisów prawa wprowadzających zmianę stawki podatku, co oznacza, że Zamawiający dopuszcza możliwość zmniejszenia i zwiększenia wynagrodzenia brutto o kwotę równą różnicy wynikającej ze zmienionej stawki podatku - dotyczy to części wynagrodzenia za roboty, których w dniu zmiany stawki podatku jeszcze nie wykonano;</w:t>
      </w:r>
    </w:p>
    <w:p w:rsidR="002B38CB" w:rsidRPr="00293E72" w:rsidRDefault="002B38CB" w:rsidP="00F64066">
      <w:pPr>
        <w:pStyle w:val="Kolorowalistaakcent11"/>
        <w:widowControl/>
        <w:numPr>
          <w:ilvl w:val="0"/>
          <w:numId w:val="102"/>
        </w:numPr>
        <w:shd w:val="clear" w:color="auto" w:fill="FFFFFF"/>
        <w:tabs>
          <w:tab w:val="left" w:pos="851"/>
        </w:tabs>
        <w:suppressAutoHyphens w:val="0"/>
        <w:adjustRightInd/>
        <w:spacing w:after="0" w:line="240" w:lineRule="auto"/>
        <w:ind w:left="851" w:hanging="425"/>
        <w:contextualSpacing/>
        <w:textAlignment w:val="auto"/>
        <w:rPr>
          <w:rFonts w:cs="Times New Roman"/>
          <w:sz w:val="24"/>
          <w:szCs w:val="24"/>
        </w:rPr>
      </w:pPr>
      <w:r w:rsidRPr="00293E72">
        <w:rPr>
          <w:rFonts w:cs="Times New Roman"/>
          <w:sz w:val="24"/>
          <w:szCs w:val="24"/>
        </w:rPr>
        <w:t>zmiany wysokości minimalnego wynagrodzenia za pracę albo minimalnej stawki godzinowej ustalonego na podstawie art. 2 ust. 3-5 ustawy z dnia 10 października 2002 r. o minimalnym wynagrodzeniu za pracę. Wynagrodzenie może ulec zmianie odpowiednio do zmiany wysokości kosztów pracy ponoszonych przez Wykonawcę w związku z realizacją przedmiotowego zamówienia, o ile zmiana kosztów pracy wynika ze zmiany przepisów prawa dot. wysokości minimalnego wynagrodzenia za pracę albo minimalnej stawki godzinowej i ma wpływ na koszt wykonywania zamówienia przez Wykonawcę. Wprowadzenie przedmiotowych zmian wynagrodzenia możliwe będzie, jeżeli Wykonawca:</w:t>
      </w:r>
    </w:p>
    <w:p w:rsidR="002B38CB" w:rsidRPr="00293E72" w:rsidRDefault="002B38CB" w:rsidP="00F64066">
      <w:pPr>
        <w:widowControl/>
        <w:numPr>
          <w:ilvl w:val="0"/>
          <w:numId w:val="10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 w:val="0"/>
        <w:ind w:left="1134" w:hanging="283"/>
        <w:jc w:val="both"/>
        <w:rPr>
          <w:rFonts w:cs="Times New Roman"/>
          <w:color w:val="auto"/>
          <w:sz w:val="24"/>
          <w:szCs w:val="24"/>
        </w:rPr>
      </w:pPr>
      <w:r w:rsidRPr="00293E72">
        <w:rPr>
          <w:rFonts w:cs="Times New Roman"/>
          <w:color w:val="auto"/>
          <w:sz w:val="24"/>
          <w:szCs w:val="24"/>
        </w:rPr>
        <w:t>udowodni, że zmiana w/w przepisów będzie miała wpływ na koszty wykonania zamówienia przez Wykonawcę,</w:t>
      </w:r>
    </w:p>
    <w:p w:rsidR="002B38CB" w:rsidRPr="00293E72" w:rsidRDefault="002B38CB" w:rsidP="00F64066">
      <w:pPr>
        <w:widowControl/>
        <w:numPr>
          <w:ilvl w:val="0"/>
          <w:numId w:val="10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 w:val="0"/>
        <w:ind w:left="1134" w:hanging="283"/>
        <w:jc w:val="both"/>
        <w:rPr>
          <w:rFonts w:cs="Times New Roman"/>
          <w:color w:val="auto"/>
          <w:sz w:val="24"/>
          <w:szCs w:val="24"/>
        </w:rPr>
      </w:pPr>
      <w:r w:rsidRPr="00293E72">
        <w:rPr>
          <w:rFonts w:cs="Times New Roman"/>
          <w:color w:val="auto"/>
          <w:sz w:val="24"/>
          <w:szCs w:val="24"/>
        </w:rPr>
        <w:t>wykaże, jaką część wynagrodzenia stanowią koszty pracy ponoszone przez Wykonawcę w trakcie realizacji zamówienia oraz jak zmiana przepisów wpłynie na wysokość tych kosztów.</w:t>
      </w:r>
    </w:p>
    <w:p w:rsidR="002B38CB" w:rsidRPr="00293E72" w:rsidRDefault="002B38CB" w:rsidP="003F7649">
      <w:pPr>
        <w:shd w:val="clear" w:color="auto" w:fill="FFFFFF"/>
        <w:ind w:left="851"/>
        <w:rPr>
          <w:rFonts w:cs="Times New Roman"/>
          <w:color w:val="auto"/>
          <w:sz w:val="24"/>
          <w:szCs w:val="24"/>
        </w:rPr>
      </w:pPr>
      <w:r w:rsidRPr="00293E72">
        <w:rPr>
          <w:rFonts w:cs="Times New Roman"/>
          <w:color w:val="auto"/>
          <w:sz w:val="24"/>
          <w:szCs w:val="24"/>
        </w:rPr>
        <w:t>Zamawiający zastrzega sobie prawo do wniesienia zastrzeżeń dotyczących wysokości kosztów pracy przedstawionych przez Wykonawcę.</w:t>
      </w:r>
    </w:p>
    <w:p w:rsidR="002B38CB" w:rsidRPr="00293E72" w:rsidRDefault="002B38CB" w:rsidP="00F64066">
      <w:pPr>
        <w:pStyle w:val="Kolorowalistaakcent11"/>
        <w:widowControl/>
        <w:numPr>
          <w:ilvl w:val="0"/>
          <w:numId w:val="102"/>
        </w:numPr>
        <w:shd w:val="clear" w:color="auto" w:fill="FFFFFF"/>
        <w:tabs>
          <w:tab w:val="left" w:pos="851"/>
        </w:tabs>
        <w:suppressAutoHyphens w:val="0"/>
        <w:adjustRightInd/>
        <w:spacing w:after="0" w:line="240" w:lineRule="auto"/>
        <w:ind w:left="851" w:hanging="425"/>
        <w:contextualSpacing/>
        <w:textAlignment w:val="auto"/>
        <w:rPr>
          <w:rFonts w:cs="Times New Roman"/>
          <w:sz w:val="24"/>
          <w:szCs w:val="24"/>
        </w:rPr>
      </w:pPr>
      <w:r w:rsidRPr="00293E72">
        <w:rPr>
          <w:rFonts w:cs="Times New Roman"/>
          <w:sz w:val="24"/>
          <w:szCs w:val="24"/>
        </w:rPr>
        <w:t xml:space="preserve">zmiany zasad podlegania ubezpieczeniom społecznym lub ubezpieczeniu zdrowotnemu lub wysokości stawki składki na ubezpieczenia społeczne lub zdrowotne. Wynagrodzenie może ulec zmianie odpowiednio do zmiany wysokości kosztów ponoszonych przez Wykonawcę w związku z realizacją przedmiotowego zamówienia, o ile zmiana tych kosztów wynika ze zmiany przepisów prawa dot. zasad podlegania ubezpieczeniom społecznym lub ubezpieczeniu zdrowotnemu lub wysokości stawki składki na ubezpieczenia społeczne lub zdrowotne i ma wpływ na </w:t>
      </w:r>
      <w:r w:rsidRPr="00293E72">
        <w:rPr>
          <w:rFonts w:cs="Times New Roman"/>
          <w:sz w:val="24"/>
          <w:szCs w:val="24"/>
        </w:rPr>
        <w:lastRenderedPageBreak/>
        <w:t>koszt wykonywania zamówienia przez Wykonawcę. Wprowadzenie przedmiotowych zmian wynagrodzenia możliwe będzie, jeżeli Wykonawca:</w:t>
      </w:r>
    </w:p>
    <w:p w:rsidR="002B38CB" w:rsidRPr="00293E72" w:rsidRDefault="002B38CB" w:rsidP="00F64066">
      <w:pPr>
        <w:pStyle w:val="Kolorowalistaakcent11"/>
        <w:widowControl/>
        <w:numPr>
          <w:ilvl w:val="0"/>
          <w:numId w:val="104"/>
        </w:numPr>
        <w:shd w:val="clear" w:color="auto" w:fill="FFFFFF"/>
        <w:suppressAutoHyphens w:val="0"/>
        <w:adjustRightInd/>
        <w:spacing w:after="0" w:line="240" w:lineRule="auto"/>
        <w:ind w:left="1134" w:hanging="283"/>
        <w:contextualSpacing/>
        <w:textAlignment w:val="auto"/>
        <w:rPr>
          <w:rFonts w:cs="Times New Roman"/>
          <w:sz w:val="24"/>
          <w:szCs w:val="24"/>
        </w:rPr>
      </w:pPr>
      <w:r w:rsidRPr="00293E72">
        <w:rPr>
          <w:rFonts w:cs="Times New Roman"/>
          <w:sz w:val="24"/>
          <w:szCs w:val="24"/>
        </w:rPr>
        <w:t>udowodni, że zmiana w/w przepisów będzie miała wpływ na koszty wykonania zamówienia przez Wykonawcę,</w:t>
      </w:r>
    </w:p>
    <w:p w:rsidR="002B38CB" w:rsidRPr="00293E72" w:rsidRDefault="002B38CB" w:rsidP="00F64066">
      <w:pPr>
        <w:pStyle w:val="Kolorowalistaakcent11"/>
        <w:widowControl/>
        <w:numPr>
          <w:ilvl w:val="0"/>
          <w:numId w:val="104"/>
        </w:numPr>
        <w:shd w:val="clear" w:color="auto" w:fill="FFFFFF"/>
        <w:suppressAutoHyphens w:val="0"/>
        <w:adjustRightInd/>
        <w:spacing w:after="0" w:line="240" w:lineRule="auto"/>
        <w:ind w:left="1134" w:hanging="283"/>
        <w:contextualSpacing/>
        <w:textAlignment w:val="auto"/>
        <w:rPr>
          <w:rFonts w:cs="Times New Roman"/>
          <w:sz w:val="24"/>
          <w:szCs w:val="24"/>
        </w:rPr>
      </w:pPr>
      <w:r w:rsidRPr="00293E72">
        <w:rPr>
          <w:rFonts w:cs="Times New Roman"/>
          <w:sz w:val="24"/>
          <w:szCs w:val="24"/>
        </w:rPr>
        <w:t>wykaże, jaką część wynagrodzenia stanowią koszty pracy ponoszone przez Wykonawcę w trakcie realizacji zamówienia oraz jak zmiana przepisów wpłynie na wysokość tych kosztów.</w:t>
      </w:r>
    </w:p>
    <w:p w:rsidR="002B38CB" w:rsidRPr="00293E72" w:rsidRDefault="002B38CB" w:rsidP="00F64066">
      <w:pPr>
        <w:pStyle w:val="Kolorowalistaakcent11"/>
        <w:widowControl/>
        <w:numPr>
          <w:ilvl w:val="0"/>
          <w:numId w:val="102"/>
        </w:numPr>
        <w:tabs>
          <w:tab w:val="left" w:pos="851"/>
        </w:tabs>
        <w:suppressAutoHyphens w:val="0"/>
        <w:adjustRightInd/>
        <w:spacing w:after="0" w:line="240" w:lineRule="auto"/>
        <w:ind w:left="851" w:hanging="425"/>
        <w:contextualSpacing/>
        <w:textAlignment w:val="auto"/>
        <w:rPr>
          <w:rFonts w:cs="Times New Roman"/>
          <w:sz w:val="24"/>
          <w:szCs w:val="24"/>
          <w:lang w:eastAsia="pl-PL"/>
        </w:rPr>
      </w:pPr>
      <w:r w:rsidRPr="00293E72">
        <w:rPr>
          <w:rFonts w:cs="Times New Roman"/>
          <w:sz w:val="24"/>
          <w:szCs w:val="24"/>
          <w:lang w:eastAsia="pl-PL"/>
        </w:rPr>
        <w:t>zmiany zasad gromadzenia i wysokości wpłat do pracowniczych planów kapitałowych, o których mowa w ustawie z dnia 4 października 2018 r. o pracowniczych planach kapitałowych.  Wynagrodzenie może ulec zmianie odpowiednio do zmiany wysokości kosztów ponoszonych przez Wykonawcę w związku z realizacją przedmiotowego zamówienia, o ile zmiana tych kosztów wynika ze zmiany przepisów prawa dot. zasad gromadzenia i wysokości wpłat do pracowniczych planów kapitałowych i ma wpływ na koszt wykonywania zamówienia przez Wykonawcę. Wprowadzenie przedmiotowych zmian wynagrodzenia możliwe będzie, jeżeli Wykonawca:</w:t>
      </w:r>
    </w:p>
    <w:p w:rsidR="002B38CB" w:rsidRPr="00293E72" w:rsidRDefault="002B38CB" w:rsidP="00F64066">
      <w:pPr>
        <w:pStyle w:val="Kolorowalistaakcent11"/>
        <w:widowControl/>
        <w:numPr>
          <w:ilvl w:val="0"/>
          <w:numId w:val="105"/>
        </w:numPr>
        <w:suppressAutoHyphens w:val="0"/>
        <w:adjustRightInd/>
        <w:spacing w:after="0" w:line="240" w:lineRule="auto"/>
        <w:ind w:left="1134" w:hanging="283"/>
        <w:contextualSpacing/>
        <w:textAlignment w:val="auto"/>
        <w:rPr>
          <w:rFonts w:cs="Times New Roman"/>
          <w:sz w:val="24"/>
          <w:szCs w:val="24"/>
          <w:lang w:eastAsia="pl-PL"/>
        </w:rPr>
      </w:pPr>
      <w:r w:rsidRPr="00293E72">
        <w:rPr>
          <w:rFonts w:cs="Times New Roman"/>
          <w:sz w:val="24"/>
          <w:szCs w:val="24"/>
          <w:lang w:eastAsia="pl-PL"/>
        </w:rPr>
        <w:t>udowodni, że zmiana w/w przepisów będzie miała wpływ na koszty wykonania zamówienia przez Wykonawcę,</w:t>
      </w:r>
    </w:p>
    <w:p w:rsidR="002B38CB" w:rsidRPr="00293E72" w:rsidRDefault="002B38CB" w:rsidP="00F64066">
      <w:pPr>
        <w:pStyle w:val="Kolorowalistaakcent11"/>
        <w:widowControl/>
        <w:numPr>
          <w:ilvl w:val="0"/>
          <w:numId w:val="105"/>
        </w:numPr>
        <w:suppressAutoHyphens w:val="0"/>
        <w:adjustRightInd/>
        <w:spacing w:after="0" w:line="240" w:lineRule="auto"/>
        <w:ind w:left="1134" w:hanging="283"/>
        <w:contextualSpacing/>
        <w:textAlignment w:val="auto"/>
        <w:rPr>
          <w:rFonts w:cs="Times New Roman"/>
          <w:sz w:val="24"/>
          <w:szCs w:val="24"/>
          <w:lang w:eastAsia="pl-PL"/>
        </w:rPr>
      </w:pPr>
      <w:r w:rsidRPr="00293E72">
        <w:rPr>
          <w:rFonts w:cs="Times New Roman"/>
          <w:sz w:val="24"/>
          <w:szCs w:val="24"/>
          <w:lang w:eastAsia="pl-PL"/>
        </w:rPr>
        <w:t>wykaże, jaką część wynagrodzenia stanowią koszty pracy ponoszone przez Wykonawcę w trakcie realizacji zamówienia oraz jak zmiana przepisów wpłynie na wysokość tych kosztów.</w:t>
      </w:r>
    </w:p>
    <w:p w:rsidR="002B38CB" w:rsidRPr="00293E72" w:rsidRDefault="002B38CB" w:rsidP="003F7649">
      <w:pPr>
        <w:shd w:val="clear" w:color="auto" w:fill="FFFFFF"/>
        <w:ind w:left="851"/>
        <w:rPr>
          <w:rFonts w:cs="Times New Roman"/>
          <w:color w:val="auto"/>
          <w:sz w:val="24"/>
          <w:szCs w:val="24"/>
        </w:rPr>
      </w:pPr>
      <w:r w:rsidRPr="00293E72">
        <w:rPr>
          <w:rFonts w:cs="Times New Roman"/>
          <w:color w:val="auto"/>
          <w:sz w:val="24"/>
          <w:szCs w:val="24"/>
        </w:rPr>
        <w:t>Zamawiający zastrzega sobie prawo do wniesienia zastrzeżeń dotyczących wysokości kosztów pracy przedstawionych przez Wykonawcę.</w:t>
      </w:r>
    </w:p>
    <w:p w:rsidR="00637AFF" w:rsidRPr="00293E72" w:rsidRDefault="00637AFF" w:rsidP="00F64066">
      <w:pPr>
        <w:widowControl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eastAsia="Calibri" w:cs="Times New Roman"/>
          <w:color w:val="auto"/>
          <w:sz w:val="24"/>
          <w:szCs w:val="24"/>
        </w:rPr>
      </w:pPr>
      <w:r w:rsidRPr="00293E72">
        <w:rPr>
          <w:rFonts w:eastAsia="Calibri" w:cs="Times New Roman"/>
          <w:color w:val="auto"/>
          <w:sz w:val="24"/>
          <w:szCs w:val="24"/>
        </w:rPr>
        <w:t>Zmiany wysokości wynagrodzenia obowiązywać będzie od dnia wejścia w życ</w:t>
      </w:r>
      <w:r w:rsidR="003F7649" w:rsidRPr="00293E72">
        <w:rPr>
          <w:rFonts w:eastAsia="Calibri" w:cs="Times New Roman"/>
          <w:color w:val="auto"/>
          <w:sz w:val="24"/>
          <w:szCs w:val="24"/>
        </w:rPr>
        <w:t>ie zmian o których mowa w ust. 7</w:t>
      </w:r>
      <w:r w:rsidRPr="00293E72">
        <w:rPr>
          <w:rFonts w:eastAsia="Calibri" w:cs="Times New Roman"/>
          <w:color w:val="auto"/>
          <w:sz w:val="24"/>
          <w:szCs w:val="24"/>
        </w:rPr>
        <w:t>.</w:t>
      </w:r>
    </w:p>
    <w:p w:rsidR="003F7649" w:rsidRPr="00293E72" w:rsidRDefault="00637AFF" w:rsidP="00F64066">
      <w:pPr>
        <w:widowControl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eastAsia="Calibri" w:cs="Times New Roman"/>
          <w:color w:val="auto"/>
          <w:sz w:val="24"/>
          <w:szCs w:val="24"/>
        </w:rPr>
      </w:pPr>
      <w:r w:rsidRPr="00293E72">
        <w:rPr>
          <w:rFonts w:eastAsia="Calibri" w:cs="Times New Roman"/>
          <w:color w:val="auto"/>
          <w:sz w:val="24"/>
          <w:szCs w:val="24"/>
        </w:rPr>
        <w:t>W wypadk</w:t>
      </w:r>
      <w:r w:rsidR="003F7649" w:rsidRPr="00293E72">
        <w:rPr>
          <w:rFonts w:eastAsia="Calibri" w:cs="Times New Roman"/>
          <w:color w:val="auto"/>
          <w:sz w:val="24"/>
          <w:szCs w:val="24"/>
        </w:rPr>
        <w:t>u zmiany, o której mowa w ust. 7 pkt 1</w:t>
      </w:r>
      <w:r w:rsidRPr="00293E72">
        <w:rPr>
          <w:rFonts w:eastAsia="Calibri" w:cs="Times New Roman"/>
          <w:color w:val="auto"/>
          <w:sz w:val="24"/>
          <w:szCs w:val="24"/>
        </w:rPr>
        <w:t xml:space="preserve">) </w:t>
      </w:r>
      <w:r w:rsidR="003F7649" w:rsidRPr="00293E72">
        <w:rPr>
          <w:rFonts w:cs="Times New Roman"/>
          <w:color w:val="auto"/>
          <w:sz w:val="24"/>
          <w:szCs w:val="24"/>
        </w:rPr>
        <w:t>część wynagrodzenia brutto Wykonawcy, o którym mowa w § 10</w:t>
      </w:r>
      <w:r w:rsidR="0023461F" w:rsidRPr="00293E72">
        <w:rPr>
          <w:rFonts w:cs="Times New Roman"/>
          <w:color w:val="auto"/>
          <w:sz w:val="24"/>
          <w:szCs w:val="24"/>
        </w:rPr>
        <w:t xml:space="preserve"> ust. 2</w:t>
      </w:r>
      <w:r w:rsidR="003F7649" w:rsidRPr="00293E72">
        <w:rPr>
          <w:rFonts w:cs="Times New Roman"/>
          <w:color w:val="auto"/>
          <w:sz w:val="24"/>
          <w:szCs w:val="24"/>
        </w:rPr>
        <w:t xml:space="preserve"> umowy, płatna po zaistnieniu ww. okoliczności, ulegnie zmianie o wartość różnicy pomiędzy nową wartością podatku od towarów i usług (ustaloną w oparciu o stawkę podatku od towarów i usług po zmianie), a dotychczasową wartością podatku od towarów i usług (ustaloną w oparciu o stawkę podatku od towarów i usług przed zmianą). W takiej sytuacji wynagrodzenie brutto będzie obejmowało stawkę i wartość obowiązującą w dniu wystawienia faktury. Wynagrodzenie netto Wykonawcy nie ulegnie zmianie.</w:t>
      </w:r>
    </w:p>
    <w:p w:rsidR="00637AFF" w:rsidRPr="00293E72" w:rsidRDefault="00637AFF" w:rsidP="00F64066">
      <w:pPr>
        <w:widowControl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00" w:beforeAutospacing="1" w:after="100" w:afterAutospacing="1"/>
        <w:jc w:val="both"/>
        <w:rPr>
          <w:rFonts w:eastAsia="Calibri" w:cs="Times New Roman"/>
          <w:color w:val="auto"/>
          <w:sz w:val="24"/>
          <w:szCs w:val="24"/>
        </w:rPr>
      </w:pPr>
      <w:r w:rsidRPr="00293E72">
        <w:rPr>
          <w:rFonts w:eastAsia="Calibri" w:cs="Times New Roman"/>
          <w:color w:val="auto"/>
          <w:sz w:val="24"/>
          <w:szCs w:val="24"/>
        </w:rPr>
        <w:t>W przypadk</w:t>
      </w:r>
      <w:r w:rsidR="003F7649" w:rsidRPr="00293E72">
        <w:rPr>
          <w:rFonts w:eastAsia="Calibri" w:cs="Times New Roman"/>
          <w:color w:val="auto"/>
          <w:sz w:val="24"/>
          <w:szCs w:val="24"/>
        </w:rPr>
        <w:t>u zmiany, o której mowa w ust. 7 pkt 2</w:t>
      </w:r>
      <w:r w:rsidRPr="00293E72">
        <w:rPr>
          <w:rFonts w:eastAsia="Calibri" w:cs="Times New Roman"/>
          <w:color w:val="auto"/>
          <w:sz w:val="24"/>
          <w:szCs w:val="24"/>
        </w:rPr>
        <w:t>) wynagrodzenie Wykonawcy ulegnie zmianie o wartość wzrostu całkowitego kosztu Wykonawcy wynikającą ze zwiększenia wynagrodzeń osób bezpośrednio wykonujących zamówienie do wysokości zmienionego minimalnego wynagrodzenia, z uwzględnieniem wszystkich obciążeń publicznoprawnych od kwoty wzrostu minimalnego wynagrodzenia albo minimalnej stawki godzinowej.</w:t>
      </w:r>
    </w:p>
    <w:p w:rsidR="00637AFF" w:rsidRPr="00293E72" w:rsidRDefault="00637AFF" w:rsidP="00F64066">
      <w:pPr>
        <w:widowControl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00" w:beforeAutospacing="1" w:after="100" w:afterAutospacing="1"/>
        <w:jc w:val="both"/>
        <w:rPr>
          <w:rFonts w:eastAsia="Calibri" w:cs="Times New Roman"/>
          <w:color w:val="auto"/>
          <w:sz w:val="24"/>
          <w:szCs w:val="24"/>
        </w:rPr>
      </w:pPr>
      <w:r w:rsidRPr="00293E72">
        <w:rPr>
          <w:rFonts w:eastAsia="Calibri" w:cs="Times New Roman"/>
          <w:color w:val="auto"/>
          <w:sz w:val="24"/>
          <w:szCs w:val="24"/>
        </w:rPr>
        <w:t>W przypadku zmia</w:t>
      </w:r>
      <w:r w:rsidR="003F7649" w:rsidRPr="00293E72">
        <w:rPr>
          <w:rFonts w:eastAsia="Calibri" w:cs="Times New Roman"/>
          <w:color w:val="auto"/>
          <w:sz w:val="24"/>
          <w:szCs w:val="24"/>
        </w:rPr>
        <w:t>ny, o której mowa w ust. 7 pkt 3</w:t>
      </w:r>
      <w:r w:rsidRPr="00293E72">
        <w:rPr>
          <w:rFonts w:eastAsia="Calibri" w:cs="Times New Roman"/>
          <w:color w:val="auto"/>
          <w:sz w:val="24"/>
          <w:szCs w:val="24"/>
        </w:rPr>
        <w:t>)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:rsidR="00637AFF" w:rsidRPr="00293E72" w:rsidRDefault="00637AFF" w:rsidP="00F64066">
      <w:pPr>
        <w:widowControl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00" w:beforeAutospacing="1" w:after="100" w:afterAutospacing="1"/>
        <w:jc w:val="both"/>
        <w:rPr>
          <w:rFonts w:eastAsia="Calibri" w:cs="Times New Roman"/>
          <w:color w:val="auto"/>
          <w:sz w:val="24"/>
          <w:szCs w:val="24"/>
        </w:rPr>
      </w:pPr>
      <w:r w:rsidRPr="00293E72">
        <w:rPr>
          <w:rFonts w:eastAsia="Calibri" w:cs="Times New Roman"/>
          <w:color w:val="auto"/>
          <w:sz w:val="24"/>
          <w:szCs w:val="24"/>
        </w:rPr>
        <w:t>W przypadk</w:t>
      </w:r>
      <w:r w:rsidR="003F7649" w:rsidRPr="00293E72">
        <w:rPr>
          <w:rFonts w:eastAsia="Calibri" w:cs="Times New Roman"/>
          <w:color w:val="auto"/>
          <w:sz w:val="24"/>
          <w:szCs w:val="24"/>
        </w:rPr>
        <w:t>u zmiany, o której mowa w ust. 7 pkt 4</w:t>
      </w:r>
      <w:r w:rsidRPr="00293E72">
        <w:rPr>
          <w:rFonts w:eastAsia="Calibri" w:cs="Times New Roman"/>
          <w:color w:val="auto"/>
          <w:sz w:val="24"/>
          <w:szCs w:val="24"/>
        </w:rPr>
        <w:t>) wynagrodzenie Wykonawcy ulegnie zmianie o wartość wzrostu całkowitego kosztu Wykonawcy, jaką będzie on zobowiązany dodatkowo ponieść w celu uwzględnienia tej zmiany.</w:t>
      </w:r>
    </w:p>
    <w:p w:rsidR="00637AFF" w:rsidRPr="00293E72" w:rsidRDefault="00637AFF" w:rsidP="00F64066">
      <w:pPr>
        <w:widowControl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contextualSpacing/>
        <w:jc w:val="both"/>
        <w:rPr>
          <w:rFonts w:cs="Times New Roman"/>
          <w:color w:val="auto"/>
          <w:sz w:val="24"/>
          <w:szCs w:val="24"/>
        </w:rPr>
      </w:pPr>
      <w:r w:rsidRPr="00293E72">
        <w:rPr>
          <w:rFonts w:eastAsia="Lucida Sans Unicode" w:cs="Times New Roman"/>
          <w:color w:val="auto"/>
          <w:kern w:val="2"/>
          <w:sz w:val="24"/>
          <w:szCs w:val="24"/>
          <w:lang w:eastAsia="en-US"/>
        </w:rPr>
        <w:t xml:space="preserve">Warunkiem dokonania waloryzacji będzie skierowanie do Zamawiającego pisemnego wniosku Wykonawcy </w:t>
      </w:r>
      <w:r w:rsidRPr="00293E72">
        <w:rPr>
          <w:rFonts w:eastAsia="Calibri" w:cs="Times New Roman"/>
          <w:color w:val="auto"/>
          <w:sz w:val="24"/>
          <w:szCs w:val="24"/>
          <w:lang w:eastAsia="en-US"/>
        </w:rPr>
        <w:t xml:space="preserve">o zmianę wynagrodzenia, w którym Wykonawca wykaże bezpośredni wpływ tych zmian na koszt wykonania przedmiotu umowy przedkładając Zamawiającemu stosowne wyliczenie uwzględniające m. innymi ilość pracowników </w:t>
      </w:r>
      <w:r w:rsidRPr="00293E72">
        <w:rPr>
          <w:rFonts w:eastAsia="Calibri" w:cs="Times New Roman"/>
          <w:color w:val="auto"/>
          <w:sz w:val="24"/>
          <w:szCs w:val="24"/>
          <w:lang w:eastAsia="en-US"/>
        </w:rPr>
        <w:lastRenderedPageBreak/>
        <w:t xml:space="preserve">zatrudnionych przy realizacji zamówienia, ilość przepracowanych przez tych pracowników roboczogodzin, rodzajów posiadanych prze nich umów i czasu ich trwania. </w:t>
      </w:r>
    </w:p>
    <w:p w:rsidR="00637AFF" w:rsidRPr="00293E72" w:rsidRDefault="00637AFF" w:rsidP="00F64066">
      <w:pPr>
        <w:widowControl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contextualSpacing/>
        <w:jc w:val="both"/>
        <w:rPr>
          <w:rFonts w:cs="Times New Roman"/>
          <w:bCs/>
          <w:color w:val="auto"/>
          <w:sz w:val="24"/>
          <w:szCs w:val="24"/>
        </w:rPr>
      </w:pPr>
      <w:r w:rsidRPr="00293E72">
        <w:rPr>
          <w:rFonts w:eastAsia="Calibri" w:cs="Times New Roman"/>
          <w:color w:val="auto"/>
          <w:sz w:val="24"/>
          <w:szCs w:val="24"/>
          <w:lang w:eastAsia="en-US"/>
        </w:rPr>
        <w:t>Waloryzacja wynagrodzenia, w przypadkach</w:t>
      </w:r>
      <w:r w:rsidR="003F7649" w:rsidRPr="00293E72">
        <w:rPr>
          <w:rFonts w:eastAsia="Calibri" w:cs="Times New Roman"/>
          <w:color w:val="auto"/>
          <w:sz w:val="24"/>
          <w:szCs w:val="24"/>
          <w:lang w:eastAsia="en-US"/>
        </w:rPr>
        <w:t xml:space="preserve"> o których mowa w ust. 7</w:t>
      </w:r>
      <w:r w:rsidRPr="00293E72">
        <w:rPr>
          <w:rFonts w:eastAsia="Calibri" w:cs="Times New Roman"/>
          <w:color w:val="auto"/>
          <w:sz w:val="24"/>
          <w:szCs w:val="24"/>
          <w:lang w:eastAsia="en-US"/>
        </w:rPr>
        <w:t xml:space="preserve"> pkt </w:t>
      </w:r>
      <w:r w:rsidR="003F7649" w:rsidRPr="00293E72">
        <w:rPr>
          <w:rFonts w:eastAsia="Calibri" w:cs="Times New Roman"/>
          <w:color w:val="auto"/>
          <w:sz w:val="24"/>
          <w:szCs w:val="24"/>
          <w:lang w:eastAsia="en-US"/>
        </w:rPr>
        <w:t>1-4</w:t>
      </w:r>
      <w:r w:rsidR="00060EB8" w:rsidRPr="00293E72">
        <w:rPr>
          <w:rFonts w:eastAsia="Calibri" w:cs="Times New Roman"/>
          <w:color w:val="auto"/>
          <w:sz w:val="24"/>
          <w:szCs w:val="24"/>
          <w:lang w:eastAsia="en-US"/>
        </w:rPr>
        <w:t xml:space="preserve"> </w:t>
      </w:r>
      <w:bookmarkStart w:id="3" w:name="_GoBack"/>
      <w:bookmarkEnd w:id="3"/>
      <w:r w:rsidRPr="00293E72">
        <w:rPr>
          <w:rFonts w:eastAsia="Calibri" w:cs="Times New Roman"/>
          <w:color w:val="auto"/>
          <w:sz w:val="24"/>
          <w:szCs w:val="24"/>
          <w:lang w:eastAsia="en-US"/>
        </w:rPr>
        <w:t xml:space="preserve">zostanie dokonana gdy Zamawiający uzna, że Wykonawca wykazał że zmiany te będą miały wpływ na koszty wykonania zamówienia przez Wykonawcę. </w:t>
      </w:r>
    </w:p>
    <w:p w:rsidR="003F7649" w:rsidRPr="00293E72" w:rsidRDefault="003F7649" w:rsidP="00F64066">
      <w:pPr>
        <w:pStyle w:val="m8069290857866364993gmail-text-justify"/>
        <w:numPr>
          <w:ilvl w:val="0"/>
          <w:numId w:val="78"/>
        </w:numPr>
        <w:shd w:val="clear" w:color="auto" w:fill="FFFFFF"/>
        <w:spacing w:before="0" w:beforeAutospacing="0" w:after="0" w:afterAutospacing="0"/>
        <w:jc w:val="both"/>
      </w:pPr>
      <w:r w:rsidRPr="00293E72">
        <w:t xml:space="preserve">Zmiany, o których mowa w ust. 7 mogą być dokonane tylko, jeżeli jest to niezbędne dla prawidłowego wykonania umowy lub umowy o dofinansowanie projektu. </w:t>
      </w:r>
    </w:p>
    <w:p w:rsidR="00060EB8" w:rsidRPr="00293E72" w:rsidRDefault="00060EB8" w:rsidP="00060EB8">
      <w:pPr>
        <w:pStyle w:val="m8069290857866364993gmail-text-justify"/>
        <w:numPr>
          <w:ilvl w:val="0"/>
          <w:numId w:val="78"/>
        </w:numPr>
        <w:shd w:val="clear" w:color="auto" w:fill="FFFFFF"/>
        <w:spacing w:before="0" w:beforeAutospacing="0" w:after="0" w:afterAutospacing="0"/>
        <w:jc w:val="both"/>
      </w:pPr>
      <w:r w:rsidRPr="00293E72">
        <w:t>Wszystkie powyższe postanowienia stanowią katalog zmian, na które Zamawiający może wyrazić zgodę. Nie stanowią one jednak zobowiązania do wyrażenia takiej zgody.</w:t>
      </w:r>
    </w:p>
    <w:p w:rsidR="00060EB8" w:rsidRPr="00293E72" w:rsidRDefault="00060EB8" w:rsidP="00060EB8">
      <w:pPr>
        <w:pStyle w:val="Bezodstpw"/>
        <w:spacing w:line="276" w:lineRule="auto"/>
        <w:ind w:left="360"/>
        <w:jc w:val="both"/>
        <w:rPr>
          <w:rFonts w:cstheme="minorHAnsi"/>
          <w:bCs/>
        </w:rPr>
      </w:pPr>
    </w:p>
    <w:p w:rsidR="00147573" w:rsidRPr="00293E72" w:rsidRDefault="00147573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rPr>
          <w:color w:val="auto"/>
        </w:rPr>
      </w:pPr>
    </w:p>
    <w:p w:rsidR="00147573" w:rsidRPr="00293E72" w:rsidRDefault="00F9718D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248"/>
        <w:rPr>
          <w:color w:val="auto"/>
        </w:rPr>
      </w:pPr>
      <w:r w:rsidRPr="00293E72">
        <w:rPr>
          <w:b/>
          <w:bCs/>
          <w:color w:val="auto"/>
          <w:sz w:val="24"/>
          <w:szCs w:val="24"/>
        </w:rPr>
        <w:t>§ 11</w:t>
      </w:r>
    </w:p>
    <w:p w:rsidR="00147573" w:rsidRPr="00293E72" w:rsidRDefault="00F9718D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jc w:val="center"/>
        <w:rPr>
          <w:color w:val="auto"/>
        </w:rPr>
      </w:pPr>
      <w:r w:rsidRPr="00293E72">
        <w:rPr>
          <w:b/>
          <w:bCs/>
          <w:color w:val="auto"/>
          <w:sz w:val="24"/>
          <w:szCs w:val="24"/>
        </w:rPr>
        <w:t>Kary umowne</w:t>
      </w:r>
    </w:p>
    <w:p w:rsidR="008120D0" w:rsidRPr="00293E72" w:rsidRDefault="00F9718D" w:rsidP="00F64066">
      <w:pPr>
        <w:pStyle w:val="Akapitzlist"/>
        <w:numPr>
          <w:ilvl w:val="0"/>
          <w:numId w:val="81"/>
        </w:numPr>
        <w:spacing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Za niewykonanie lub nienależyte wykonanie przedmiotu umowy Wykonawca zobowiązany jest do zapłacenia kar umownych w następujących przypadkach:</w:t>
      </w:r>
    </w:p>
    <w:p w:rsidR="008120D0" w:rsidRPr="00293E72" w:rsidRDefault="00F9718D" w:rsidP="00F64066">
      <w:pPr>
        <w:pStyle w:val="Akapitzlist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zwłoki w wykonaniu przedmiotu umowy, polegającego na nieodebraniu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komunalnych w terminie ustalonym w harmonogramie ich odbierania </w:t>
      </w:r>
      <w:r w:rsidRPr="00293E72">
        <w:rPr>
          <w:rFonts w:ascii="Arial Unicode MS" w:eastAsia="Arial Unicode MS" w:hAnsi="Arial Unicode MS" w:cs="Arial Unicode MS"/>
          <w:color w:val="auto"/>
          <w:sz w:val="24"/>
          <w:szCs w:val="24"/>
        </w:rPr>
        <w:br/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od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regokolwiek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z właścicieli nieruchomości w wysokości 100 zł za każdy dzień zwłoki za jeden nieopróżniony pojemnik, nieodebrany worek z odpadami selektywnie zebranymi,</w:t>
      </w:r>
    </w:p>
    <w:p w:rsidR="008120D0" w:rsidRPr="00293E72" w:rsidRDefault="00F9718D" w:rsidP="00F64066">
      <w:pPr>
        <w:pStyle w:val="Akapitzlist"/>
        <w:numPr>
          <w:ilvl w:val="0"/>
          <w:numId w:val="8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niedostarczenia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remukolwiek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z właścicieli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nieruchomoś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n-US"/>
        </w:rPr>
        <w:t>ci work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do selektywnej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zbi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rki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w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wysokości 50,00 zł za każdy stwierdzony przypadek,</w:t>
      </w:r>
    </w:p>
    <w:p w:rsidR="008120D0" w:rsidRPr="00293E72" w:rsidRDefault="00F9718D" w:rsidP="00F64066">
      <w:pPr>
        <w:pStyle w:val="Akapitzlist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niedostarczenia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remukolwiek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z właścicieli nieruchomości harmonogramu wywozu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 do dnia ………. r. w wysokości 30 zł za każdy dzień </w:t>
      </w:r>
      <w:r w:rsidR="00C42D64" w:rsidRPr="00293E72">
        <w:rPr>
          <w:rFonts w:ascii="Times New Roman" w:hAnsi="Times New Roman"/>
          <w:color w:val="auto"/>
          <w:sz w:val="24"/>
          <w:szCs w:val="24"/>
        </w:rPr>
        <w:t xml:space="preserve">zwłoki </w:t>
      </w:r>
      <w:r w:rsidRPr="00293E72">
        <w:rPr>
          <w:rFonts w:ascii="Times New Roman" w:hAnsi="Times New Roman"/>
          <w:color w:val="auto"/>
          <w:sz w:val="24"/>
          <w:szCs w:val="24"/>
        </w:rPr>
        <w:t>za jeden niedostarczony harmonogram,</w:t>
      </w:r>
    </w:p>
    <w:p w:rsidR="008120D0" w:rsidRPr="00293E72" w:rsidRDefault="00F9718D" w:rsidP="00F64066">
      <w:pPr>
        <w:pStyle w:val="Akapitzlist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niewyposażenie w pojemniki do gromadzenia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komunalnych i selektywnie zebranych w zabudowie wielorodzinnej w m.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Snopk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i Panieńszczyzna zgodnie </w:t>
      </w:r>
      <w:r w:rsidRPr="00293E72">
        <w:rPr>
          <w:rFonts w:ascii="Arial Unicode MS" w:eastAsia="Arial Unicode MS" w:hAnsi="Arial Unicode MS" w:cs="Arial Unicode MS"/>
          <w:color w:val="auto"/>
          <w:sz w:val="24"/>
          <w:szCs w:val="24"/>
        </w:rPr>
        <w:br/>
      </w:r>
      <w:r w:rsidRPr="00293E72">
        <w:rPr>
          <w:rFonts w:ascii="Times New Roman" w:hAnsi="Times New Roman"/>
          <w:color w:val="auto"/>
          <w:sz w:val="24"/>
          <w:szCs w:val="24"/>
        </w:rPr>
        <w:t>z § 4 ust. 7  w wysokości 100 zł za każdy dzień zwłoki,</w:t>
      </w:r>
    </w:p>
    <w:p w:rsidR="008120D0" w:rsidRPr="00293E72" w:rsidRDefault="00F9718D" w:rsidP="00F64066">
      <w:pPr>
        <w:pStyle w:val="Akapitzlist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braku wymiany uszkodzonego pojemnika, najpóźniej w ciągu 10 dni roboczych od zgłoszenia Zamawiającego w wysokości 100,00 zł za każdy dzień </w:t>
      </w:r>
      <w:r w:rsidR="00C42D64" w:rsidRPr="00293E72">
        <w:rPr>
          <w:rFonts w:ascii="Times New Roman" w:hAnsi="Times New Roman"/>
          <w:color w:val="auto"/>
          <w:sz w:val="24"/>
          <w:szCs w:val="24"/>
        </w:rPr>
        <w:t>zwłoki</w:t>
      </w:r>
      <w:r w:rsidRPr="00293E72">
        <w:rPr>
          <w:rFonts w:ascii="Times New Roman" w:hAnsi="Times New Roman"/>
          <w:color w:val="auto"/>
          <w:sz w:val="24"/>
          <w:szCs w:val="24"/>
        </w:rPr>
        <w:t>,</w:t>
      </w:r>
    </w:p>
    <w:p w:rsidR="008120D0" w:rsidRPr="00293E72" w:rsidRDefault="00F9718D" w:rsidP="00F64066">
      <w:pPr>
        <w:pStyle w:val="NormalnyWeb"/>
        <w:numPr>
          <w:ilvl w:val="0"/>
          <w:numId w:val="84"/>
        </w:numPr>
        <w:jc w:val="both"/>
        <w:rPr>
          <w:color w:val="auto"/>
        </w:rPr>
      </w:pPr>
      <w:r w:rsidRPr="00293E72">
        <w:rPr>
          <w:color w:val="auto"/>
        </w:rPr>
        <w:t>podania nieprawdziwych danych przy przekazaniu odpad</w:t>
      </w:r>
      <w:r w:rsidRPr="00293E72">
        <w:rPr>
          <w:color w:val="auto"/>
          <w:lang w:val="es-ES_tradnl"/>
        </w:rPr>
        <w:t>ó</w:t>
      </w:r>
      <w:r w:rsidRPr="00293E72">
        <w:rPr>
          <w:color w:val="auto"/>
        </w:rPr>
        <w:t xml:space="preserve">w do instalacji w </w:t>
      </w:r>
      <w:proofErr w:type="spellStart"/>
      <w:r w:rsidRPr="00293E72">
        <w:rPr>
          <w:color w:val="auto"/>
        </w:rPr>
        <w:t>szczeg</w:t>
      </w:r>
      <w:proofErr w:type="spellEnd"/>
      <w:r w:rsidRPr="00293E72">
        <w:rPr>
          <w:color w:val="auto"/>
          <w:lang w:val="es-ES_tradnl"/>
        </w:rPr>
        <w:t>ó</w:t>
      </w:r>
      <w:proofErr w:type="spellStart"/>
      <w:r w:rsidRPr="00293E72">
        <w:rPr>
          <w:color w:val="auto"/>
        </w:rPr>
        <w:t>lności</w:t>
      </w:r>
      <w:proofErr w:type="spellEnd"/>
      <w:r w:rsidRPr="00293E72">
        <w:rPr>
          <w:color w:val="auto"/>
        </w:rPr>
        <w:t xml:space="preserve"> poprzez przekazanie odpad</w:t>
      </w:r>
      <w:r w:rsidRPr="00293E72">
        <w:rPr>
          <w:color w:val="auto"/>
          <w:lang w:val="es-ES_tradnl"/>
        </w:rPr>
        <w:t>ó</w:t>
      </w:r>
      <w:r w:rsidRPr="00293E72">
        <w:rPr>
          <w:color w:val="auto"/>
        </w:rPr>
        <w:t xml:space="preserve">w pochodzących spoza terenu Gminy </w:t>
      </w:r>
      <w:proofErr w:type="spellStart"/>
      <w:r w:rsidRPr="00293E72">
        <w:rPr>
          <w:color w:val="auto"/>
        </w:rPr>
        <w:t>Jastk</w:t>
      </w:r>
      <w:proofErr w:type="spellEnd"/>
      <w:r w:rsidRPr="00293E72">
        <w:rPr>
          <w:color w:val="auto"/>
          <w:lang w:val="es-ES_tradnl"/>
        </w:rPr>
        <w:t>ó</w:t>
      </w:r>
      <w:r w:rsidRPr="00293E72">
        <w:rPr>
          <w:color w:val="auto"/>
        </w:rPr>
        <w:t>w, lub z działalności gospodarczej w wysokości 50.000 zł. (pięćdziesiąt tysięcy) za każdy przypadek.</w:t>
      </w:r>
    </w:p>
    <w:p w:rsidR="008120D0" w:rsidRPr="00293E72" w:rsidRDefault="00F9718D" w:rsidP="00F64066">
      <w:pPr>
        <w:pStyle w:val="Akapitzlist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stwierdzenia przez Zamawiającego nieprawidłowego wykonania objazdowej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zbi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rki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93E72">
        <w:rPr>
          <w:rFonts w:ascii="Arial Unicode MS" w:eastAsia="Arial Unicode MS" w:hAnsi="Arial Unicode MS" w:cs="Arial Unicode MS"/>
          <w:color w:val="auto"/>
          <w:sz w:val="24"/>
          <w:szCs w:val="24"/>
        </w:rPr>
        <w:br/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formie „wystawki” tj. nieodebranie przez wykonawcę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regokolwiek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z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wielkogabarytowych, zużytych opon,  zużytego sprzętu elektrycznego</w:t>
      </w:r>
      <w:r w:rsidRPr="00293E72">
        <w:rPr>
          <w:rFonts w:ascii="Arial Unicode MS" w:eastAsia="Arial Unicode MS" w:hAnsi="Arial Unicode MS" w:cs="Arial Unicode MS"/>
          <w:color w:val="auto"/>
          <w:sz w:val="24"/>
          <w:szCs w:val="24"/>
        </w:rPr>
        <w:br/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i elektronicznego (niezależnie od stanu wystawionego sprzętu) - każdorazowo </w:t>
      </w:r>
      <w:r w:rsidRPr="00293E72">
        <w:rPr>
          <w:rFonts w:ascii="Arial Unicode MS" w:eastAsia="Arial Unicode MS" w:hAnsi="Arial Unicode MS" w:cs="Arial Unicode MS"/>
          <w:color w:val="auto"/>
          <w:sz w:val="24"/>
          <w:szCs w:val="24"/>
        </w:rPr>
        <w:br/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wysokości 200,00 zł </w:t>
      </w:r>
    </w:p>
    <w:p w:rsidR="008120D0" w:rsidRPr="00293E72" w:rsidRDefault="00F9718D" w:rsidP="00F64066">
      <w:pPr>
        <w:pStyle w:val="Akapitzlist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stwierdzenia przez Zamawiającego braku właściwego stanu sanitarnego urządzeń </w:t>
      </w:r>
      <w:r w:rsidRPr="00293E72">
        <w:rPr>
          <w:rFonts w:ascii="Arial Unicode MS" w:eastAsia="Arial Unicode MS" w:hAnsi="Arial Unicode MS" w:cs="Arial Unicode MS"/>
          <w:color w:val="auto"/>
          <w:sz w:val="24"/>
          <w:szCs w:val="24"/>
        </w:rPr>
        <w:br/>
      </w:r>
      <w:r w:rsidRPr="00293E72">
        <w:rPr>
          <w:rFonts w:ascii="Times New Roman" w:hAnsi="Times New Roman"/>
          <w:color w:val="auto"/>
          <w:sz w:val="24"/>
          <w:szCs w:val="24"/>
        </w:rPr>
        <w:t>do gromadzenia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ustawionych na nieruchomościach zabudowanych budynkami wielorodzinnymi w m.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Snopk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i Panieńszczyzna tj.: w przypadku braku mycia i dezynfekcji tych urządzeń przez Wykonawcę lub utrzymywanie ich w nienależytym stanie technicznym w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wysokoś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n-US"/>
        </w:rPr>
        <w:t>ci 1000,00  z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ł za każdorazowe stwierdzenie takiej sytuacji, </w:t>
      </w:r>
    </w:p>
    <w:p w:rsidR="008120D0" w:rsidRPr="00293E72" w:rsidRDefault="00F9718D" w:rsidP="00F64066">
      <w:pPr>
        <w:pStyle w:val="Akapitzlist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stwierdzenia przez Zamawiającego braku właściwego stanu technicznego oraz sanitarnego pojazd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używanych do realizacji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zam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wienia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zgodnie z obowiązującymi w tym zakresie przepisami w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wysokoś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n-US"/>
        </w:rPr>
        <w:t>ci 1000,00  z</w:t>
      </w:r>
      <w:r w:rsidRPr="00293E72">
        <w:rPr>
          <w:rFonts w:ascii="Times New Roman" w:hAnsi="Times New Roman"/>
          <w:color w:val="auto"/>
          <w:sz w:val="24"/>
          <w:szCs w:val="24"/>
        </w:rPr>
        <w:t>ł za każdorazowe stwierdzenie takiej sytuacji,</w:t>
      </w:r>
    </w:p>
    <w:p w:rsidR="00C42D64" w:rsidRPr="00293E72" w:rsidRDefault="00F9718D" w:rsidP="00F64066">
      <w:pPr>
        <w:pStyle w:val="Akapitzlist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lastRenderedPageBreak/>
        <w:t xml:space="preserve">braku odpowiedzi na reklamację usługi w wysokości 100 zł za każdy dzień </w:t>
      </w:r>
      <w:r w:rsidR="00C42D64" w:rsidRPr="00293E72">
        <w:rPr>
          <w:rFonts w:ascii="Times New Roman" w:hAnsi="Times New Roman"/>
          <w:color w:val="auto"/>
          <w:sz w:val="24"/>
          <w:szCs w:val="24"/>
        </w:rPr>
        <w:t>zwłoki</w:t>
      </w:r>
      <w:r w:rsidRPr="00293E72">
        <w:rPr>
          <w:rFonts w:ascii="Times New Roman" w:hAnsi="Times New Roman"/>
          <w:color w:val="auto"/>
          <w:sz w:val="24"/>
          <w:szCs w:val="24"/>
        </w:rPr>
        <w:t>;</w:t>
      </w:r>
    </w:p>
    <w:p w:rsidR="008120D0" w:rsidRPr="00293E72" w:rsidRDefault="00C42D64" w:rsidP="00F64066">
      <w:pPr>
        <w:pStyle w:val="Akapitzlist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braku wymiany uszkodzonego urządzenia w wysokości 50 zł. każdy dzień zwłoki </w:t>
      </w:r>
      <w:r w:rsidR="00F4366E" w:rsidRPr="00293E72">
        <w:rPr>
          <w:rFonts w:ascii="Times New Roman" w:hAnsi="Times New Roman"/>
          <w:color w:val="auto"/>
          <w:sz w:val="24"/>
          <w:szCs w:val="24"/>
        </w:rPr>
        <w:t>w stosunku do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4366E" w:rsidRPr="00293E72">
        <w:rPr>
          <w:rFonts w:ascii="Times New Roman" w:hAnsi="Times New Roman"/>
          <w:color w:val="auto"/>
          <w:sz w:val="24"/>
          <w:szCs w:val="24"/>
        </w:rPr>
        <w:t xml:space="preserve">terminu 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wskazanego w </w:t>
      </w:r>
      <w:r w:rsidRPr="00293E72">
        <w:rPr>
          <w:rFonts w:ascii="Times New Roman" w:hAnsi="Times New Roman" w:cs="Times New Roman"/>
          <w:color w:val="auto"/>
          <w:sz w:val="24"/>
          <w:szCs w:val="24"/>
        </w:rPr>
        <w:t>§</w:t>
      </w:r>
      <w:r w:rsidRPr="00293E72">
        <w:rPr>
          <w:rFonts w:ascii="Times New Roman" w:hAnsi="Times New Roman"/>
          <w:color w:val="auto"/>
          <w:sz w:val="24"/>
          <w:szCs w:val="24"/>
        </w:rPr>
        <w:t>3 ust. 3.</w:t>
      </w:r>
      <w:r w:rsidR="00F9718D" w:rsidRPr="00293E72">
        <w:rPr>
          <w:rFonts w:ascii="Times New Roman" w:hAnsi="Times New Roman"/>
          <w:color w:val="auto"/>
          <w:sz w:val="24"/>
          <w:szCs w:val="24"/>
        </w:rPr>
        <w:t xml:space="preserve">                                                                                      </w:t>
      </w:r>
    </w:p>
    <w:p w:rsidR="008120D0" w:rsidRPr="00293E72" w:rsidRDefault="00F9718D" w:rsidP="00F64066">
      <w:pPr>
        <w:pStyle w:val="Akapitzlist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odstąpienia od umowy przez Zamawiającego z przyczyn zależnych od Wykonawcy </w:t>
      </w:r>
      <w:r w:rsidRPr="00293E72">
        <w:rPr>
          <w:rFonts w:ascii="Arial Unicode MS" w:eastAsia="Arial Unicode MS" w:hAnsi="Arial Unicode MS" w:cs="Arial Unicode MS"/>
          <w:color w:val="auto"/>
          <w:sz w:val="24"/>
          <w:szCs w:val="24"/>
        </w:rPr>
        <w:br/>
      </w:r>
      <w:r w:rsidRPr="00293E72">
        <w:rPr>
          <w:rFonts w:ascii="Times New Roman" w:hAnsi="Times New Roman"/>
          <w:color w:val="auto"/>
          <w:sz w:val="24"/>
          <w:szCs w:val="24"/>
        </w:rPr>
        <w:t>w wysokości 100 000,00 zł,</w:t>
      </w:r>
    </w:p>
    <w:p w:rsidR="008120D0" w:rsidRPr="00293E72" w:rsidRDefault="00F9718D" w:rsidP="00F64066">
      <w:pPr>
        <w:pStyle w:val="Akapitzlist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 stwierdzenia wykonywania czynności, dla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rych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zastrzeżony  </w:t>
      </w:r>
      <w:r w:rsidRPr="00293E72">
        <w:rPr>
          <w:rFonts w:ascii="Arial Unicode MS" w:eastAsia="Arial Unicode MS" w:hAnsi="Arial Unicode MS" w:cs="Arial Unicode MS"/>
          <w:color w:val="auto"/>
          <w:sz w:val="24"/>
          <w:szCs w:val="24"/>
        </w:rPr>
        <w:br/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    został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wym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g wykonywania ich w oparciu o umowę o pracę na innej podstawie </w:t>
      </w:r>
      <w:r w:rsidRPr="00293E72">
        <w:rPr>
          <w:rFonts w:ascii="Arial Unicode MS" w:eastAsia="Arial Unicode MS" w:hAnsi="Arial Unicode MS" w:cs="Arial Unicode MS"/>
          <w:color w:val="auto"/>
          <w:sz w:val="24"/>
          <w:szCs w:val="24"/>
        </w:rPr>
        <w:br/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     niż umowa o pracę, Wykonawca zapłaci Zamawiającemu karę umowną w </w:t>
      </w:r>
      <w:r w:rsidRPr="00293E72">
        <w:rPr>
          <w:rFonts w:ascii="Arial Unicode MS" w:eastAsia="Arial Unicode MS" w:hAnsi="Arial Unicode MS" w:cs="Arial Unicode MS"/>
          <w:color w:val="auto"/>
          <w:sz w:val="24"/>
          <w:szCs w:val="24"/>
        </w:rPr>
        <w:br/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     wysokości 500 zł za każde takie zdarzenie, </w:t>
      </w:r>
    </w:p>
    <w:p w:rsidR="008120D0" w:rsidRPr="00293E72" w:rsidRDefault="00F9718D" w:rsidP="00F64066">
      <w:pPr>
        <w:pStyle w:val="Akapitzlist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 nieprzedłożenia przez Wykonawcę dokument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w, o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rych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mowa </w:t>
      </w:r>
      <w:r w:rsidRPr="00293E72">
        <w:rPr>
          <w:rFonts w:ascii="Arial Unicode MS" w:eastAsia="Arial Unicode MS" w:hAnsi="Arial Unicode MS" w:cs="Arial Unicode MS"/>
          <w:color w:val="auto"/>
          <w:sz w:val="24"/>
          <w:szCs w:val="24"/>
        </w:rPr>
        <w:br/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    w §3 ust</w:t>
      </w:r>
      <w:r w:rsidRPr="00293E72">
        <w:rPr>
          <w:rFonts w:ascii="Times New Roman" w:hAnsi="Times New Roman"/>
          <w:color w:val="auto"/>
          <w:sz w:val="24"/>
          <w:szCs w:val="24"/>
          <w:shd w:val="clear" w:color="auto" w:fill="FFFF00"/>
        </w:rPr>
        <w:t>.</w:t>
      </w:r>
      <w:r w:rsidRPr="00293E7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23 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umowy w terminie 14 dni od dnia złożenia żądania przez </w:t>
      </w:r>
      <w:r w:rsidRPr="00293E72">
        <w:rPr>
          <w:rFonts w:ascii="Arial Unicode MS" w:eastAsia="Arial Unicode MS" w:hAnsi="Arial Unicode MS" w:cs="Arial Unicode MS"/>
          <w:color w:val="auto"/>
          <w:sz w:val="24"/>
          <w:szCs w:val="24"/>
        </w:rPr>
        <w:br/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    Zamawiającego, Wykonawca zapłaci Zamawiającemu karę umowną w </w:t>
      </w:r>
      <w:r w:rsidRPr="00293E72">
        <w:rPr>
          <w:rFonts w:ascii="Arial Unicode MS" w:eastAsia="Arial Unicode MS" w:hAnsi="Arial Unicode MS" w:cs="Arial Unicode MS"/>
          <w:color w:val="auto"/>
          <w:sz w:val="24"/>
          <w:szCs w:val="24"/>
        </w:rPr>
        <w:br/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    wysokości </w:t>
      </w:r>
      <w:r w:rsidR="00913E50" w:rsidRPr="00293E72">
        <w:rPr>
          <w:rFonts w:ascii="Times New Roman" w:hAnsi="Times New Roman"/>
          <w:color w:val="auto"/>
          <w:sz w:val="24"/>
          <w:szCs w:val="24"/>
        </w:rPr>
        <w:t>500 zł za każde takie zdarzenie,</w:t>
      </w:r>
    </w:p>
    <w:p w:rsidR="00147573" w:rsidRPr="00293E72" w:rsidRDefault="00913E50" w:rsidP="00F87C4D">
      <w:pPr>
        <w:pStyle w:val="Akapitzlist"/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Hlk63067282"/>
      <w:r w:rsidRPr="00293E72">
        <w:rPr>
          <w:rFonts w:ascii="Times New Roman" w:hAnsi="Times New Roman" w:cs="Times New Roman"/>
          <w:color w:val="auto"/>
          <w:sz w:val="24"/>
          <w:szCs w:val="24"/>
          <w:lang w:eastAsia="en-US"/>
        </w:rPr>
        <w:t>w każdym przypadku braku zapłaty lub nieterminowej zapłaty wynagrodzenia należnego podwykonawcom z tytułu zmiany wysokości wynagrodzenia, o której mowa w § 8 ust. 20 umowy – w wysokości 0,05 % wartości brutto tej umowy, za każdy dzień zwłoki od upływu terminu, w którym zapłata powinna najpóźniej zostać dokonana,</w:t>
      </w:r>
      <w:bookmarkEnd w:id="4"/>
    </w:p>
    <w:p w:rsidR="008120D0" w:rsidRPr="00293E72" w:rsidRDefault="00F9718D" w:rsidP="00F64066">
      <w:pPr>
        <w:pStyle w:val="Akapitzlist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Zamawiający zapłaci Wykonawcy karę umowną z tytułu odstąpienia od umowy </w:t>
      </w:r>
      <w:r w:rsidRPr="00293E72">
        <w:rPr>
          <w:rFonts w:ascii="Arial Unicode MS" w:eastAsia="Arial Unicode MS" w:hAnsi="Arial Unicode MS" w:cs="Arial Unicode MS"/>
          <w:color w:val="auto"/>
          <w:sz w:val="24"/>
          <w:szCs w:val="24"/>
        </w:rPr>
        <w:br/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z przyczyn zależnych od Zamawiającego w wysokości </w:t>
      </w:r>
      <w:r w:rsidR="00F87C4D" w:rsidRPr="00293E72">
        <w:rPr>
          <w:rFonts w:ascii="Times New Roman" w:hAnsi="Times New Roman"/>
          <w:color w:val="auto"/>
          <w:sz w:val="24"/>
          <w:szCs w:val="24"/>
        </w:rPr>
        <w:t>10</w:t>
      </w:r>
      <w:r w:rsidRPr="00293E72">
        <w:rPr>
          <w:rFonts w:ascii="Times New Roman" w:hAnsi="Times New Roman"/>
          <w:color w:val="auto"/>
          <w:sz w:val="24"/>
          <w:szCs w:val="24"/>
        </w:rPr>
        <w:t>0 000,00 zł.,</w:t>
      </w:r>
    </w:p>
    <w:p w:rsidR="008120D0" w:rsidRPr="00293E72" w:rsidRDefault="00F9718D" w:rsidP="00F64066">
      <w:pPr>
        <w:pStyle w:val="Akapitzlist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Strony zastrzegają możliwość kumulatywnego naliczania kar umownych z różnych tytułów.</w:t>
      </w:r>
    </w:p>
    <w:p w:rsidR="008120D0" w:rsidRPr="00293E72" w:rsidRDefault="00F9718D" w:rsidP="00F64066">
      <w:pPr>
        <w:pStyle w:val="Akapitzlist"/>
        <w:widowControl w:val="0"/>
        <w:numPr>
          <w:ilvl w:val="0"/>
          <w:numId w:val="85"/>
        </w:numPr>
        <w:spacing w:after="0"/>
        <w:jc w:val="both"/>
        <w:rPr>
          <w:rFonts w:ascii="Cambria" w:eastAsia="Cambria" w:hAnsi="Cambria" w:cs="Cambria"/>
          <w:color w:val="auto"/>
        </w:rPr>
      </w:pPr>
      <w:r w:rsidRPr="00293E72">
        <w:rPr>
          <w:rFonts w:ascii="Cambria" w:eastAsia="Cambria" w:hAnsi="Cambria" w:cs="Cambria"/>
          <w:color w:val="auto"/>
          <w:u w:color="FF0000"/>
          <w:shd w:val="clear" w:color="auto" w:fill="FFFFFF"/>
        </w:rPr>
        <w:t xml:space="preserve">Strony ustalają, że maksymalna wysokość kar umownych jaką Zamawiający może obciążyć Wykonawcę z tytułów, o </w:t>
      </w:r>
      <w:proofErr w:type="spellStart"/>
      <w:r w:rsidRPr="00293E72">
        <w:rPr>
          <w:rFonts w:ascii="Cambria" w:eastAsia="Cambria" w:hAnsi="Cambria" w:cs="Cambria"/>
          <w:color w:val="auto"/>
          <w:u w:color="FF0000"/>
          <w:shd w:val="clear" w:color="auto" w:fill="FFFFFF"/>
        </w:rPr>
        <w:t>kt</w:t>
      </w:r>
      <w:proofErr w:type="spellEnd"/>
      <w:r w:rsidRPr="00293E72">
        <w:rPr>
          <w:rFonts w:ascii="Cambria" w:eastAsia="Cambria" w:hAnsi="Cambria" w:cs="Cambria"/>
          <w:color w:val="auto"/>
          <w:u w:color="FF0000"/>
          <w:shd w:val="clear" w:color="auto" w:fill="FFFFFF"/>
          <w:lang w:val="es-ES_tradnl"/>
        </w:rPr>
        <w:t>ó</w:t>
      </w:r>
      <w:proofErr w:type="spellStart"/>
      <w:r w:rsidRPr="00293E72">
        <w:rPr>
          <w:rFonts w:ascii="Cambria" w:eastAsia="Cambria" w:hAnsi="Cambria" w:cs="Cambria"/>
          <w:color w:val="auto"/>
          <w:u w:color="FF0000"/>
          <w:shd w:val="clear" w:color="auto" w:fill="FFFFFF"/>
        </w:rPr>
        <w:t>rych</w:t>
      </w:r>
      <w:proofErr w:type="spellEnd"/>
      <w:r w:rsidRPr="00293E72">
        <w:rPr>
          <w:rFonts w:ascii="Cambria" w:eastAsia="Cambria" w:hAnsi="Cambria" w:cs="Cambria"/>
          <w:color w:val="auto"/>
          <w:u w:color="FF0000"/>
          <w:shd w:val="clear" w:color="auto" w:fill="FFFFFF"/>
        </w:rPr>
        <w:t xml:space="preserve"> mowa w niniejszym paragrafie nie może przekroczyć </w:t>
      </w:r>
      <w:r w:rsidRPr="00293E72">
        <w:rPr>
          <w:rFonts w:ascii="Cambria" w:eastAsia="Cambria" w:hAnsi="Cambria" w:cs="Cambria"/>
          <w:color w:val="auto"/>
          <w:u w:color="FF0000"/>
        </w:rPr>
        <w:t>30</w:t>
      </w:r>
      <w:r w:rsidRPr="00293E72">
        <w:rPr>
          <w:rFonts w:ascii="Cambria" w:eastAsia="Cambria" w:hAnsi="Cambria" w:cs="Cambria"/>
          <w:color w:val="auto"/>
          <w:u w:color="FF0000"/>
          <w:shd w:val="clear" w:color="auto" w:fill="FFFFFF"/>
        </w:rPr>
        <w:t xml:space="preserve"> % wynagrodzenia określonego w § 10 ust. 2 pkt 1 umowy.</w:t>
      </w:r>
    </w:p>
    <w:p w:rsidR="008120D0" w:rsidRPr="00293E72" w:rsidRDefault="00F9718D" w:rsidP="00F64066">
      <w:pPr>
        <w:pStyle w:val="Akapitzlist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Strony zastrzegają sobie prawo dochodzenia odszkodowania uzupełniającego do wysokości rzeczywiście poniesionej szkody na zasadach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og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lnych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>.</w:t>
      </w:r>
    </w:p>
    <w:p w:rsidR="008120D0" w:rsidRPr="00293E72" w:rsidRDefault="00F9718D" w:rsidP="00F64066">
      <w:pPr>
        <w:pStyle w:val="Akapitzlist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Strony ustalają, że Zamawiający swoją wierzytelność, z tytułu naliczanych kar na podstawie niniejszej umowy, zaspokoi w pierwszej kolejności przez potrącenie </w:t>
      </w:r>
      <w:r w:rsidRPr="00293E72">
        <w:rPr>
          <w:rFonts w:ascii="Arial Unicode MS" w:eastAsia="Arial Unicode MS" w:hAnsi="Arial Unicode MS" w:cs="Arial Unicode MS"/>
          <w:color w:val="auto"/>
          <w:sz w:val="24"/>
          <w:szCs w:val="24"/>
        </w:rPr>
        <w:br/>
      </w:r>
      <w:r w:rsidRPr="00293E72">
        <w:rPr>
          <w:rFonts w:ascii="Times New Roman" w:hAnsi="Times New Roman"/>
          <w:color w:val="auto"/>
          <w:sz w:val="24"/>
          <w:szCs w:val="24"/>
        </w:rPr>
        <w:t>z należności Wykonawcy.</w:t>
      </w:r>
    </w:p>
    <w:p w:rsidR="008120D0" w:rsidRPr="00293E72" w:rsidRDefault="00F9718D" w:rsidP="00F64066">
      <w:pPr>
        <w:pStyle w:val="Akapitzlist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Zapłata kary umownej lub potrącenie z należności nie zwalniają wykonawcy z obowiązku prawidłowego wykonania umowy.</w:t>
      </w:r>
    </w:p>
    <w:p w:rsidR="008120D0" w:rsidRPr="00293E72" w:rsidRDefault="00F9718D" w:rsidP="00F64066">
      <w:pPr>
        <w:pStyle w:val="Akapitzlist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Odstąpienie od umowy przez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rąkolwiek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ze stron nie wyłącza odpowiedzialności powstałej w wyniku niewłaściwego wykonania umowy ani należności z tytułu przypadających kar umownych.</w:t>
      </w:r>
    </w:p>
    <w:p w:rsidR="008120D0" w:rsidRPr="00293E72" w:rsidRDefault="00F9718D" w:rsidP="00F64066">
      <w:pPr>
        <w:pStyle w:val="Akapitzlist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W przypadku niewywiązania się Wykonawcy z przedmiotu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zam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wienia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Zamawiający zastrzega sobie prawo do zlecenia odbioru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komunalnych przez inny podmiot gospodarczy i obciążenie kosztami i ryzykiem Wykonawcę.</w:t>
      </w:r>
      <w:ins w:id="5" w:author="Michał Zdziarski" w:date="2019-02-14T10:19:00Z">
        <w:r w:rsidRPr="00293E72">
          <w:rPr>
            <w:rFonts w:ascii="Times New Roman" w:hAnsi="Times New Roman"/>
            <w:color w:val="auto"/>
            <w:sz w:val="24"/>
            <w:szCs w:val="24"/>
          </w:rPr>
          <w:t xml:space="preserve"> </w:t>
        </w:r>
      </w:ins>
    </w:p>
    <w:p w:rsidR="00147573" w:rsidRPr="00293E72" w:rsidRDefault="00147573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rPr>
          <w:color w:val="auto"/>
        </w:rPr>
      </w:pPr>
    </w:p>
    <w:p w:rsidR="00147573" w:rsidRPr="00293E72" w:rsidRDefault="00F9718D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jc w:val="center"/>
        <w:rPr>
          <w:color w:val="auto"/>
        </w:rPr>
      </w:pPr>
      <w:r w:rsidRPr="00293E72">
        <w:rPr>
          <w:b/>
          <w:bCs/>
          <w:color w:val="auto"/>
          <w:sz w:val="24"/>
          <w:szCs w:val="24"/>
        </w:rPr>
        <w:t>§ 12</w:t>
      </w:r>
    </w:p>
    <w:p w:rsidR="00147573" w:rsidRPr="00293E72" w:rsidRDefault="00F9718D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jc w:val="center"/>
        <w:rPr>
          <w:color w:val="auto"/>
        </w:rPr>
      </w:pPr>
      <w:r w:rsidRPr="00293E72">
        <w:rPr>
          <w:b/>
          <w:bCs/>
          <w:color w:val="auto"/>
          <w:sz w:val="24"/>
          <w:szCs w:val="24"/>
        </w:rPr>
        <w:t>Odstąpienie i zmiany umowy</w:t>
      </w:r>
    </w:p>
    <w:p w:rsidR="00147573" w:rsidRPr="00293E72" w:rsidRDefault="00147573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jc w:val="center"/>
        <w:rPr>
          <w:color w:val="auto"/>
        </w:rPr>
      </w:pPr>
    </w:p>
    <w:p w:rsidR="008120D0" w:rsidRPr="00293E72" w:rsidRDefault="00F9718D" w:rsidP="00F64066">
      <w:pPr>
        <w:pStyle w:val="Akapitzlist"/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Zamawiający może odstąpić od umowy:</w:t>
      </w:r>
    </w:p>
    <w:p w:rsidR="008120D0" w:rsidRPr="00293E72" w:rsidRDefault="00F9718D" w:rsidP="00F64066">
      <w:pPr>
        <w:pStyle w:val="Akapitzlist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w warunkach i na zasadach określonych w art. 456 ustawy</w:t>
      </w:r>
      <w:r w:rsidRPr="00293E72">
        <w:rPr>
          <w:rFonts w:ascii="Times New Roman" w:hAnsi="Times New Roman"/>
          <w:color w:val="auto"/>
          <w:sz w:val="24"/>
          <w:szCs w:val="24"/>
        </w:rPr>
        <w:t>.</w:t>
      </w:r>
    </w:p>
    <w:p w:rsidR="008120D0" w:rsidRPr="00293E72" w:rsidRDefault="00F9718D" w:rsidP="00F64066">
      <w:pPr>
        <w:pStyle w:val="Akapitzlist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jeżeli Wykonawca utraci prawo do wykonywania działalności będącej przedmiotem niniejszej umowy,</w:t>
      </w:r>
    </w:p>
    <w:p w:rsidR="008120D0" w:rsidRPr="00293E72" w:rsidRDefault="00F9718D" w:rsidP="00F64066">
      <w:pPr>
        <w:pStyle w:val="Akapitzlist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jeżeli wykonawca utraci jakiekolwiek pozwolenie właściwego organu do wykonywania działalności będącej przedmiotem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zam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wienia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>,</w:t>
      </w:r>
    </w:p>
    <w:p w:rsidR="008120D0" w:rsidRPr="00293E72" w:rsidRDefault="00F9718D" w:rsidP="00F64066">
      <w:pPr>
        <w:pStyle w:val="Akapitzlist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jeżeli w stosunku do Wykonawcy została ogłoszona upadłość,</w:t>
      </w:r>
    </w:p>
    <w:p w:rsidR="008120D0" w:rsidRPr="00293E72" w:rsidRDefault="00F9718D" w:rsidP="00F64066">
      <w:pPr>
        <w:pStyle w:val="Akapitzlist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lastRenderedPageBreak/>
        <w:t>jeżeli Wykonawca nie rozpoczął wykonywania przedmiotu umowy zgodnie z przedłożonym harmonogramem odbioru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komunalnych oraz nie podejmuje jej wykonywania po upływie 7 dni od otrzymania pisemnego wezwania od Zamawiającego do wykonywania umowy,</w:t>
      </w:r>
    </w:p>
    <w:p w:rsidR="008120D0" w:rsidRPr="00293E72" w:rsidRDefault="00F9718D" w:rsidP="00F64066">
      <w:pPr>
        <w:pStyle w:val="Akapitzlist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jeżeli Wykonawca zaprzestał realizacji przedmiotu umowy i nie podejmuje jej po upływie 7 dni od otrzymania pisemnego wezwania od Zamawiającego do podjęcia wykonywania umowy,</w:t>
      </w:r>
    </w:p>
    <w:p w:rsidR="008120D0" w:rsidRPr="00293E72" w:rsidRDefault="00F9718D" w:rsidP="00F64066">
      <w:pPr>
        <w:pStyle w:val="Akapitzlist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Wykonawca nie przystąpił do wykonywania umowy, w terminie 7 dni, liczonych od pierwszego dnia określonego w harmonogramie wywozu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komunalnych.</w:t>
      </w:r>
    </w:p>
    <w:p w:rsidR="008120D0" w:rsidRPr="00293E72" w:rsidRDefault="00F9718D" w:rsidP="00F64066">
      <w:pPr>
        <w:pStyle w:val="Akapitzlist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Wykonawca nie wykonuje usług zgodnie z postanowieniami umowy pomimo uprzedniego wezwania złożonego na piśmie przez Zamawiającego, odstąpienie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moż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n-US"/>
        </w:rPr>
        <w:t>e w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wczas nastąpić po upływie 7 dni od dnia wezwania do wykonywania umowy zgodnie z jej postanowieniami. </w:t>
      </w:r>
    </w:p>
    <w:p w:rsidR="008120D0" w:rsidRPr="00293E72" w:rsidRDefault="00F9718D" w:rsidP="00F64066">
      <w:pPr>
        <w:pStyle w:val="Akapitzlist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w przypadku zmiany harmonogramu wywozu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przez wykonawcę bez uzgodnienia z Zamawiającym,</w:t>
      </w:r>
    </w:p>
    <w:p w:rsidR="008120D0" w:rsidRPr="00293E72" w:rsidRDefault="00F9718D" w:rsidP="00F64066">
      <w:pPr>
        <w:pStyle w:val="Akapitzlist"/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stwierdzenia, że Wykonawca nie posiada wymaganego umową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regokolwiek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z pojazd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przystosowanych do odbierania odpad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komunalnych,</w:t>
      </w:r>
    </w:p>
    <w:p w:rsidR="00336E62" w:rsidRPr="00293E72" w:rsidRDefault="00F9718D" w:rsidP="00F64066">
      <w:pPr>
        <w:pStyle w:val="Akapitzlist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Odstąpienie od umowy powinno nastąpić w formie pisemnej pod rygorem nieważności takiego oświadczenia</w:t>
      </w:r>
      <w:r w:rsidR="00336E62" w:rsidRPr="00293E72">
        <w:rPr>
          <w:rFonts w:ascii="Times New Roman" w:hAnsi="Times New Roman"/>
          <w:color w:val="auto"/>
          <w:sz w:val="24"/>
          <w:szCs w:val="24"/>
        </w:rPr>
        <w:t>.</w:t>
      </w:r>
    </w:p>
    <w:p w:rsidR="008120D0" w:rsidRPr="00293E72" w:rsidRDefault="00F9718D" w:rsidP="00AC219C">
      <w:pPr>
        <w:pStyle w:val="Akapitzlist"/>
        <w:numPr>
          <w:ilvl w:val="0"/>
          <w:numId w:val="71"/>
        </w:num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93E72">
        <w:rPr>
          <w:rFonts w:ascii="Times New Roman" w:hAnsi="Times New Roman" w:cs="Times New Roman"/>
          <w:color w:val="auto"/>
          <w:sz w:val="24"/>
          <w:szCs w:val="24"/>
        </w:rPr>
        <w:t xml:space="preserve">Oświadczenie o odstąpieniu od umowy z przyczyn o </w:t>
      </w:r>
      <w:proofErr w:type="spellStart"/>
      <w:r w:rsidRPr="00293E72">
        <w:rPr>
          <w:rFonts w:ascii="Times New Roman" w:hAnsi="Times New Roman" w:cs="Times New Roman"/>
          <w:color w:val="auto"/>
          <w:sz w:val="24"/>
          <w:szCs w:val="24"/>
        </w:rPr>
        <w:t>kt</w:t>
      </w:r>
      <w:proofErr w:type="spellEnd"/>
      <w:r w:rsidRPr="00293E72">
        <w:rPr>
          <w:rFonts w:ascii="Times New Roman" w:hAnsi="Times New Roman" w:cs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 w:cs="Times New Roman"/>
          <w:color w:val="auto"/>
          <w:sz w:val="24"/>
          <w:szCs w:val="24"/>
        </w:rPr>
        <w:t>rych</w:t>
      </w:r>
      <w:proofErr w:type="spellEnd"/>
      <w:r w:rsidRPr="00293E72">
        <w:rPr>
          <w:rFonts w:ascii="Times New Roman" w:hAnsi="Times New Roman" w:cs="Times New Roman"/>
          <w:color w:val="auto"/>
          <w:sz w:val="24"/>
          <w:szCs w:val="24"/>
        </w:rPr>
        <w:t xml:space="preserve"> mowa w ust. 1 pkt. 2), 3) ,4), 5), 6), 7), 8), 9), 10), może być złożone w terminie 30 dni od powzięcia wiadomość o okolicznościach będących podstawą do odstąpienia.</w:t>
      </w:r>
    </w:p>
    <w:p w:rsidR="00336E62" w:rsidRPr="00293E72" w:rsidRDefault="00336E62" w:rsidP="003C77C1">
      <w:pPr>
        <w:pStyle w:val="Akapitzlist"/>
        <w:widowControl w:val="0"/>
        <w:numPr>
          <w:ilvl w:val="0"/>
          <w:numId w:val="7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8566"/>
          <w:tab w:val="clear" w:pos="8566"/>
          <w:tab w:val="clear" w:pos="8566"/>
          <w:tab w:val="clear" w:pos="8566"/>
          <w:tab w:val="clear" w:pos="8566"/>
          <w:tab w:val="clear" w:pos="8566"/>
          <w:tab w:val="clear" w:pos="85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93E72">
        <w:rPr>
          <w:rFonts w:ascii="Times New Roman" w:hAnsi="Times New Roman" w:cs="Times New Roman"/>
          <w:color w:val="auto"/>
          <w:sz w:val="24"/>
          <w:szCs w:val="24"/>
        </w:rPr>
        <w:t>Oprócz przypadków, o których mowa w art. 454 i 455 ustawy – Prawo zamówień publicznych i innych przypadków wskazanych w niniejszej umowie, Zamawiający dopuszcza możliwość wprowadzania zmiany umowy w stosunku do treści oferty, na podstawie której dokonano wyboru Wykonawcy.</w:t>
      </w:r>
    </w:p>
    <w:p w:rsidR="00336E62" w:rsidRPr="00293E72" w:rsidRDefault="00336E62" w:rsidP="003C77C1">
      <w:pPr>
        <w:pStyle w:val="Akapitzlist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93E72">
        <w:rPr>
          <w:rFonts w:ascii="Times New Roman" w:hAnsi="Times New Roman" w:cs="Times New Roman"/>
          <w:color w:val="auto"/>
          <w:sz w:val="24"/>
          <w:szCs w:val="24"/>
        </w:rPr>
        <w:t xml:space="preserve">Strony za obopólną zgodą dopuszczają zmianę postanowień niniejszej umowy dotyczącej zmiany wynagrodzenia, o którym mowa w § 10 </w:t>
      </w:r>
      <w:r w:rsidR="003C77C1" w:rsidRPr="00293E72">
        <w:rPr>
          <w:rFonts w:ascii="Times New Roman" w:hAnsi="Times New Roman" w:cs="Times New Roman"/>
          <w:color w:val="auto"/>
          <w:sz w:val="24"/>
          <w:szCs w:val="24"/>
        </w:rPr>
        <w:t xml:space="preserve">ust. 2 </w:t>
      </w:r>
      <w:r w:rsidRPr="00293E72">
        <w:rPr>
          <w:rFonts w:ascii="Times New Roman" w:hAnsi="Times New Roman" w:cs="Times New Roman"/>
          <w:color w:val="auto"/>
          <w:sz w:val="24"/>
          <w:szCs w:val="24"/>
        </w:rPr>
        <w:t>spowodowanej zmianą stawek za odbiór i zagospodarowanie 1Mg w przypadku:</w:t>
      </w:r>
    </w:p>
    <w:p w:rsidR="00336E62" w:rsidRPr="00293E72" w:rsidRDefault="00336E62" w:rsidP="00F64066">
      <w:pPr>
        <w:widowControl/>
        <w:numPr>
          <w:ilvl w:val="0"/>
          <w:numId w:val="10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418" w:hanging="425"/>
        <w:jc w:val="both"/>
        <w:rPr>
          <w:rFonts w:cs="Times New Roman"/>
          <w:color w:val="auto"/>
          <w:sz w:val="24"/>
          <w:szCs w:val="24"/>
        </w:rPr>
      </w:pPr>
      <w:r w:rsidRPr="00293E72">
        <w:rPr>
          <w:rFonts w:cs="Times New Roman"/>
          <w:color w:val="auto"/>
          <w:sz w:val="24"/>
          <w:szCs w:val="24"/>
        </w:rPr>
        <w:t>zmiany ceny w Instalacjach Komunalnych za odbiór i zagospodarowanie odpadów komunalnych o których mowa w § 10</w:t>
      </w:r>
      <w:r w:rsidR="003C77C1" w:rsidRPr="00293E72">
        <w:rPr>
          <w:rFonts w:cs="Times New Roman"/>
          <w:color w:val="auto"/>
          <w:sz w:val="24"/>
          <w:szCs w:val="24"/>
        </w:rPr>
        <w:t xml:space="preserve"> ust. 2</w:t>
      </w:r>
      <w:r w:rsidRPr="00293E72">
        <w:rPr>
          <w:rFonts w:cs="Times New Roman"/>
          <w:color w:val="auto"/>
          <w:sz w:val="24"/>
          <w:szCs w:val="24"/>
        </w:rPr>
        <w:t>,</w:t>
      </w:r>
    </w:p>
    <w:p w:rsidR="00336E62" w:rsidRPr="00293E72" w:rsidRDefault="00336E62" w:rsidP="00F64066">
      <w:pPr>
        <w:widowControl/>
        <w:numPr>
          <w:ilvl w:val="0"/>
          <w:numId w:val="10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418" w:hanging="425"/>
        <w:jc w:val="both"/>
        <w:rPr>
          <w:rFonts w:cs="Times New Roman"/>
          <w:color w:val="auto"/>
          <w:sz w:val="24"/>
          <w:szCs w:val="24"/>
        </w:rPr>
      </w:pPr>
      <w:r w:rsidRPr="00293E72">
        <w:rPr>
          <w:rFonts w:cs="Times New Roman"/>
          <w:color w:val="auto"/>
          <w:sz w:val="24"/>
          <w:szCs w:val="24"/>
        </w:rPr>
        <w:t>zmiany Instalacji Komunalnych, do których Wykonawca przekazuje odpad</w:t>
      </w:r>
      <w:r w:rsidR="003C77C1" w:rsidRPr="00293E72">
        <w:rPr>
          <w:rFonts w:cs="Times New Roman"/>
          <w:color w:val="auto"/>
          <w:sz w:val="24"/>
          <w:szCs w:val="24"/>
        </w:rPr>
        <w:t>y komunalne określone w § 10 ust.2</w:t>
      </w:r>
      <w:r w:rsidRPr="00293E72">
        <w:rPr>
          <w:rFonts w:cs="Times New Roman"/>
          <w:color w:val="auto"/>
          <w:sz w:val="24"/>
          <w:szCs w:val="24"/>
        </w:rPr>
        <w:t>, powodującej zm</w:t>
      </w:r>
      <w:r w:rsidR="003C77C1" w:rsidRPr="00293E72">
        <w:rPr>
          <w:rFonts w:cs="Times New Roman"/>
          <w:color w:val="auto"/>
          <w:sz w:val="24"/>
          <w:szCs w:val="24"/>
        </w:rPr>
        <w:t>ianę ceny, o której mowa w ust. 5</w:t>
      </w:r>
      <w:r w:rsidRPr="00293E72">
        <w:rPr>
          <w:rFonts w:cs="Times New Roman"/>
          <w:color w:val="auto"/>
          <w:sz w:val="24"/>
          <w:szCs w:val="24"/>
        </w:rPr>
        <w:t xml:space="preserve"> lit. a), jeżeli zmiany te będą miały wpływ na koszty wykonania zamówienia przez Wykonawcę.</w:t>
      </w:r>
    </w:p>
    <w:p w:rsidR="00336E62" w:rsidRPr="00293E72" w:rsidRDefault="00336E62" w:rsidP="003C77C1">
      <w:pPr>
        <w:pStyle w:val="Akapitzlist"/>
        <w:numPr>
          <w:ilvl w:val="0"/>
          <w:numId w:val="7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93E72">
        <w:rPr>
          <w:rFonts w:ascii="Times New Roman" w:hAnsi="Times New Roman" w:cs="Times New Roman"/>
          <w:color w:val="auto"/>
          <w:sz w:val="24"/>
          <w:szCs w:val="24"/>
        </w:rPr>
        <w:t xml:space="preserve">Uzasadniony wniosek o zmianę wynagrodzenia wraz z dokumentacją potwierdzającą zmianę ceny przyjęcia odpadów komunalnych określonych w § </w:t>
      </w:r>
      <w:r w:rsidR="003C77C1" w:rsidRPr="00293E72">
        <w:rPr>
          <w:rFonts w:ascii="Times New Roman" w:hAnsi="Times New Roman" w:cs="Times New Roman"/>
          <w:color w:val="auto"/>
          <w:sz w:val="24"/>
          <w:szCs w:val="24"/>
        </w:rPr>
        <w:t>10 ust. 2</w:t>
      </w:r>
      <w:r w:rsidRPr="00293E72">
        <w:rPr>
          <w:rFonts w:ascii="Times New Roman" w:hAnsi="Times New Roman" w:cs="Times New Roman"/>
          <w:color w:val="auto"/>
          <w:sz w:val="24"/>
          <w:szCs w:val="24"/>
        </w:rPr>
        <w:t xml:space="preserve"> przez Instalację Komunalną (tj. m.in. umowy zawarte pomiędzy Wykonawcą a zarządcami Instalacji Komunalnych) zgłaszany jest w ciągu 30 dni od zaistnienia okoliczności wymienionych w </w:t>
      </w:r>
      <w:r w:rsidR="003C77C1" w:rsidRPr="00293E72">
        <w:rPr>
          <w:rFonts w:ascii="Times New Roman" w:hAnsi="Times New Roman" w:cs="Times New Roman"/>
          <w:color w:val="auto"/>
          <w:sz w:val="24"/>
          <w:szCs w:val="24"/>
        </w:rPr>
        <w:t>ust. 5</w:t>
      </w:r>
      <w:r w:rsidRPr="00293E72">
        <w:rPr>
          <w:rFonts w:ascii="Times New Roman" w:hAnsi="Times New Roman" w:cs="Times New Roman"/>
          <w:color w:val="auto"/>
          <w:sz w:val="24"/>
          <w:szCs w:val="24"/>
        </w:rPr>
        <w:t xml:space="preserve"> lit. a) – b).</w:t>
      </w:r>
      <w:r w:rsidR="003C77C1" w:rsidRPr="00293E7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93E72">
        <w:rPr>
          <w:rFonts w:ascii="Times New Roman" w:hAnsi="Times New Roman" w:cs="Times New Roman"/>
          <w:color w:val="auto"/>
          <w:sz w:val="24"/>
          <w:szCs w:val="24"/>
        </w:rPr>
        <w:t xml:space="preserve">Uzasadnienie winno zawierać szczegółowe wyliczenie wpływu zmian opisanych w </w:t>
      </w:r>
      <w:r w:rsidR="003C77C1" w:rsidRPr="00293E72">
        <w:rPr>
          <w:rFonts w:ascii="Times New Roman" w:hAnsi="Times New Roman" w:cs="Times New Roman"/>
          <w:color w:val="auto"/>
          <w:sz w:val="24"/>
          <w:szCs w:val="24"/>
        </w:rPr>
        <w:t>ust. 5</w:t>
      </w:r>
      <w:r w:rsidRPr="00293E72">
        <w:rPr>
          <w:rFonts w:ascii="Times New Roman" w:hAnsi="Times New Roman" w:cs="Times New Roman"/>
          <w:color w:val="auto"/>
          <w:sz w:val="24"/>
          <w:szCs w:val="24"/>
        </w:rPr>
        <w:t xml:space="preserve"> lit. a) – b) na koszty wykonania zamówienia przez Wykonawcę. Zmiana wynagrodzenia obowiązuje od miesiąca, w którym zaistniały okoliczności wymienione w </w:t>
      </w:r>
      <w:r w:rsidR="003C77C1" w:rsidRPr="00293E72">
        <w:rPr>
          <w:rFonts w:ascii="Times New Roman" w:hAnsi="Times New Roman" w:cs="Times New Roman"/>
          <w:color w:val="auto"/>
          <w:sz w:val="24"/>
          <w:szCs w:val="24"/>
        </w:rPr>
        <w:t>ust. 5</w:t>
      </w:r>
      <w:r w:rsidRPr="00293E72">
        <w:rPr>
          <w:rFonts w:ascii="Times New Roman" w:hAnsi="Times New Roman" w:cs="Times New Roman"/>
          <w:color w:val="auto"/>
          <w:sz w:val="24"/>
          <w:szCs w:val="24"/>
        </w:rPr>
        <w:t xml:space="preserve"> lit. a) – b).</w:t>
      </w:r>
    </w:p>
    <w:p w:rsidR="003C77C1" w:rsidRPr="00293E72" w:rsidRDefault="003C77C1" w:rsidP="003C77C1">
      <w:pPr>
        <w:pStyle w:val="Akapitzlist"/>
        <w:numPr>
          <w:ilvl w:val="0"/>
          <w:numId w:val="7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93E72">
        <w:rPr>
          <w:rFonts w:ascii="Times New Roman" w:hAnsi="Times New Roman" w:cs="Times New Roman"/>
          <w:color w:val="auto"/>
          <w:sz w:val="24"/>
          <w:szCs w:val="24"/>
        </w:rPr>
        <w:t>Wszystkie zmiany niniejszej umowy wymagają formy pisemnej w postaci aneksu.</w:t>
      </w:r>
    </w:p>
    <w:p w:rsidR="003C77C1" w:rsidRPr="00293E72" w:rsidRDefault="003C77C1" w:rsidP="003C77C1">
      <w:pPr>
        <w:pStyle w:val="Akapitzlist"/>
        <w:numPr>
          <w:ilvl w:val="0"/>
          <w:numId w:val="7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93E72">
        <w:rPr>
          <w:rFonts w:ascii="Times New Roman" w:hAnsi="Times New Roman" w:cs="Times New Roman"/>
          <w:color w:val="auto"/>
          <w:sz w:val="24"/>
          <w:szCs w:val="24"/>
        </w:rPr>
        <w:t>Nie stanowi zmiany istotnej umowy w rozumieniu art. 454 ustawy Prawo zamówień publicznych:</w:t>
      </w:r>
    </w:p>
    <w:p w:rsidR="003C77C1" w:rsidRPr="00293E72" w:rsidRDefault="003C77C1" w:rsidP="00F64066">
      <w:pPr>
        <w:pStyle w:val="Akapitzlist"/>
        <w:widowControl w:val="0"/>
        <w:numPr>
          <w:ilvl w:val="0"/>
          <w:numId w:val="10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93E72">
        <w:rPr>
          <w:rFonts w:ascii="Times New Roman" w:hAnsi="Times New Roman" w:cs="Times New Roman"/>
          <w:color w:val="auto"/>
          <w:sz w:val="24"/>
          <w:szCs w:val="24"/>
        </w:rPr>
        <w:t>zmiana danych teleadresowych,</w:t>
      </w:r>
    </w:p>
    <w:p w:rsidR="003C77C1" w:rsidRPr="00293E72" w:rsidRDefault="003C77C1" w:rsidP="00F64066">
      <w:pPr>
        <w:pStyle w:val="Akapitzlist"/>
        <w:widowControl w:val="0"/>
        <w:numPr>
          <w:ilvl w:val="0"/>
          <w:numId w:val="10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93E72">
        <w:rPr>
          <w:rFonts w:ascii="Times New Roman" w:hAnsi="Times New Roman" w:cs="Times New Roman"/>
          <w:color w:val="auto"/>
          <w:sz w:val="24"/>
          <w:szCs w:val="24"/>
        </w:rPr>
        <w:t xml:space="preserve">zmiana danych związanych z obsługą administracyjno-organizacyjną Umowy </w:t>
      </w:r>
      <w:r w:rsidRPr="00293E72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293E72">
        <w:rPr>
          <w:rFonts w:ascii="Times New Roman" w:hAnsi="Times New Roman" w:cs="Times New Roman"/>
          <w:color w:val="auto"/>
          <w:sz w:val="24"/>
          <w:szCs w:val="24"/>
        </w:rPr>
        <w:lastRenderedPageBreak/>
        <w:t>(np. zmiana nr rachunku bankowego).</w:t>
      </w:r>
    </w:p>
    <w:p w:rsidR="00336E62" w:rsidRPr="00293E72" w:rsidRDefault="00336E62" w:rsidP="003C77C1">
      <w:pPr>
        <w:jc w:val="both"/>
        <w:rPr>
          <w:color w:val="auto"/>
          <w:sz w:val="24"/>
          <w:szCs w:val="24"/>
        </w:rPr>
      </w:pPr>
    </w:p>
    <w:p w:rsidR="00147573" w:rsidRPr="00293E72" w:rsidRDefault="00147573">
      <w:pPr>
        <w:pStyle w:val="Akapitzlist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spacing w:after="0" w:line="240" w:lineRule="auto"/>
        <w:ind w:left="220"/>
        <w:jc w:val="both"/>
        <w:rPr>
          <w:color w:val="auto"/>
        </w:rPr>
      </w:pPr>
    </w:p>
    <w:p w:rsidR="00147573" w:rsidRPr="00293E72" w:rsidRDefault="00F9718D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jc w:val="center"/>
        <w:rPr>
          <w:color w:val="auto"/>
        </w:rPr>
      </w:pPr>
      <w:r w:rsidRPr="00293E72">
        <w:rPr>
          <w:b/>
          <w:bCs/>
          <w:color w:val="auto"/>
          <w:sz w:val="24"/>
          <w:szCs w:val="24"/>
        </w:rPr>
        <w:t>§ 13</w:t>
      </w:r>
    </w:p>
    <w:p w:rsidR="00147573" w:rsidRPr="00293E72" w:rsidRDefault="00F9718D">
      <w:pPr>
        <w:pStyle w:val="NormalnyWeb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spacing w:before="0" w:after="0"/>
        <w:ind w:left="357"/>
        <w:jc w:val="center"/>
        <w:rPr>
          <w:color w:val="auto"/>
        </w:rPr>
      </w:pPr>
      <w:r w:rsidRPr="00293E72">
        <w:rPr>
          <w:b/>
          <w:bCs/>
          <w:color w:val="auto"/>
          <w:u w:color="FF0000"/>
        </w:rPr>
        <w:t>Ochrona danych osobowych</w:t>
      </w:r>
    </w:p>
    <w:p w:rsidR="008120D0" w:rsidRPr="00293E72" w:rsidRDefault="00F9718D" w:rsidP="00F64066">
      <w:pPr>
        <w:pStyle w:val="Akapitzlist"/>
        <w:numPr>
          <w:ilvl w:val="0"/>
          <w:numId w:val="93"/>
        </w:num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Jeżeli w trakcie realizacji umowy dojdzie do przekazania wykonawcy danych osobowych niezbędnych do realizacji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zam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wienia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:rsidR="008120D0" w:rsidRPr="00293E72" w:rsidRDefault="00F9718D" w:rsidP="00F64066">
      <w:pPr>
        <w:pStyle w:val="Akapitzlist"/>
        <w:numPr>
          <w:ilvl w:val="0"/>
          <w:numId w:val="93"/>
        </w:num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Zamawiający powierza Wykonawcy, w trybie art. 28 Rozporządzenia dane osobowe do przetwarzania, wyłącznie w celu wykonania przedmiotu niniejszej umowy.</w:t>
      </w:r>
    </w:p>
    <w:p w:rsidR="008120D0" w:rsidRPr="00293E72" w:rsidRDefault="00F9718D" w:rsidP="00F64066">
      <w:pPr>
        <w:pStyle w:val="Akapitzlist"/>
        <w:numPr>
          <w:ilvl w:val="0"/>
          <w:numId w:val="93"/>
        </w:num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Wykonawca zobowiązuje się:</w:t>
      </w:r>
    </w:p>
    <w:p w:rsidR="008120D0" w:rsidRPr="00293E72" w:rsidRDefault="00F9718D" w:rsidP="00F64066">
      <w:pPr>
        <w:pStyle w:val="Akapitzlist"/>
        <w:numPr>
          <w:ilvl w:val="1"/>
          <w:numId w:val="95"/>
        </w:num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przetwarzać powierzone mu dane osobowe zgodnie z niniejszą umową, Rozporządzeniem oraz z innymi przepisami prawa powszechnie obowiązującego,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  <w:u w:color="FF0000"/>
          <w:lang w:val="fr-FR"/>
        </w:rPr>
        <w:t>re chroni</w:t>
      </w: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ą prawa os</w:t>
      </w:r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b,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rych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 dane dotyczą,</w:t>
      </w:r>
    </w:p>
    <w:p w:rsidR="008120D0" w:rsidRPr="00293E72" w:rsidRDefault="00F9718D" w:rsidP="00F64066">
      <w:pPr>
        <w:pStyle w:val="Akapitzlist"/>
        <w:numPr>
          <w:ilvl w:val="1"/>
          <w:numId w:val="95"/>
        </w:num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do zabezpieczenia przetwarzanych danych, poprzez stosowanie odpowiednich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środk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w technicznych i organizacyjnych zapewniających adekwatny stopień bezpieczeństwa odpowiadający ryzyku związanym z przetwarzaniem danych osobowych, o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rych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 mowa w art. 32 Rozporządzenia,</w:t>
      </w:r>
    </w:p>
    <w:p w:rsidR="008120D0" w:rsidRPr="00293E72" w:rsidRDefault="00F9718D" w:rsidP="00F64066">
      <w:pPr>
        <w:pStyle w:val="Akapitzlist"/>
        <w:numPr>
          <w:ilvl w:val="1"/>
          <w:numId w:val="95"/>
        </w:num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dołożyć </w:t>
      </w:r>
      <w:r w:rsidRPr="00293E72">
        <w:rPr>
          <w:rFonts w:ascii="Times New Roman" w:hAnsi="Times New Roman"/>
          <w:color w:val="auto"/>
          <w:sz w:val="24"/>
          <w:szCs w:val="24"/>
          <w:u w:color="FF0000"/>
          <w:lang w:val="it-IT"/>
        </w:rPr>
        <w:t>nale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żytej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 staranności przy przetwarzaniu powierzonych danych osobowych,</w:t>
      </w:r>
    </w:p>
    <w:p w:rsidR="008120D0" w:rsidRPr="00293E72" w:rsidRDefault="00F9718D" w:rsidP="00F64066">
      <w:pPr>
        <w:pStyle w:val="Akapitzlist"/>
        <w:numPr>
          <w:ilvl w:val="1"/>
          <w:numId w:val="95"/>
        </w:num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do nadania upoważnień do przetwarzania danych osobowych wszystkim osobom,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re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 będą przetwarzały powierzone dane w celu realizacji niniejszej umowy,</w:t>
      </w:r>
    </w:p>
    <w:p w:rsidR="008120D0" w:rsidRPr="00293E72" w:rsidRDefault="00F9718D" w:rsidP="00F64066">
      <w:pPr>
        <w:pStyle w:val="Akapitzlist"/>
        <w:numPr>
          <w:ilvl w:val="1"/>
          <w:numId w:val="95"/>
        </w:num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zapewnić zachowanie w tajemnicy (o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rej mowa w art. 28 ust 3 pkt b Rozporządzenia) przetwarzanych danych przez osoby,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re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 upoważnia do przetwarzania danych osobowych w celu realizacji niniejszej umowy,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zar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wno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 w trakcie zatrudnienia ich w Podmiocie przetwarzającym, jak i po jego ustaniu.</w:t>
      </w:r>
    </w:p>
    <w:p w:rsidR="008120D0" w:rsidRPr="00293E72" w:rsidRDefault="00F9718D" w:rsidP="00F64066">
      <w:pPr>
        <w:pStyle w:val="Akapitzlist"/>
        <w:numPr>
          <w:ilvl w:val="0"/>
          <w:numId w:val="96"/>
        </w:num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Wykonawca po wykonaniu przedmiotu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zam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wienia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, usuwa / zwraca Zamawiającemu wszelkie dane osobowe oraz usuwa wszelkie ich istniejące kopie, chyba że prawo Unii lub prawo państwa członkowskiego nakazują przechowywanie danych osobowych.</w:t>
      </w:r>
    </w:p>
    <w:p w:rsidR="008120D0" w:rsidRPr="00293E72" w:rsidRDefault="00F9718D" w:rsidP="00F64066">
      <w:pPr>
        <w:pStyle w:val="Akapitzlist"/>
        <w:numPr>
          <w:ilvl w:val="0"/>
          <w:numId w:val="96"/>
        </w:num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Wykonawca pomaga Zamawiającemu w niezbędnym zakresie wywiązywać się z obowiązku odpowiadania na żądania osoby,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rej dane dotyczą oraz wywiązywania się z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obowiązk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w określonych w art. 32-36 Rozporządzenia. </w:t>
      </w:r>
    </w:p>
    <w:p w:rsidR="008120D0" w:rsidRPr="00293E72" w:rsidRDefault="00F9718D" w:rsidP="00F64066">
      <w:pPr>
        <w:pStyle w:val="Akapitzlist"/>
        <w:numPr>
          <w:ilvl w:val="0"/>
          <w:numId w:val="96"/>
        </w:numPr>
        <w:spacing w:after="0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Wykonawca, po stwierdzeniu naruszenia ochrony danych osobowych bez zbędnej zwłoki zgłasza je administratorowi, nie później niż w ciągu 72 godzin od stwierdzenia naruszenia.</w:t>
      </w:r>
    </w:p>
    <w:p w:rsidR="008120D0" w:rsidRPr="00293E72" w:rsidRDefault="00F9718D" w:rsidP="00F64066">
      <w:pPr>
        <w:pStyle w:val="Akapitzlist"/>
        <w:numPr>
          <w:ilvl w:val="0"/>
          <w:numId w:val="96"/>
        </w:numPr>
        <w:spacing w:after="0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:rsidR="008120D0" w:rsidRPr="00293E72" w:rsidRDefault="00F9718D" w:rsidP="00F64066">
      <w:pPr>
        <w:pStyle w:val="Akapitzlist"/>
        <w:numPr>
          <w:ilvl w:val="0"/>
          <w:numId w:val="96"/>
        </w:numPr>
        <w:spacing w:after="0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Zamawiający realizować będzie prawo kontroli w godzinach pracy Wykonawcy informując o kontroli minimum 3 dni przed planowanym jej przeprowadzeniem.</w:t>
      </w:r>
    </w:p>
    <w:p w:rsidR="008120D0" w:rsidRPr="00293E72" w:rsidRDefault="00F9718D" w:rsidP="00F64066">
      <w:pPr>
        <w:pStyle w:val="Akapitzlist"/>
        <w:numPr>
          <w:ilvl w:val="0"/>
          <w:numId w:val="96"/>
        </w:numPr>
        <w:spacing w:after="0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lastRenderedPageBreak/>
        <w:t xml:space="preserve">Wykonawca zobowiązuje się do usunięcia uchybień stwierdzonych podczas kontroli w terminie nie dłuższym niż 7 dni </w:t>
      </w:r>
    </w:p>
    <w:p w:rsidR="008120D0" w:rsidRPr="00293E72" w:rsidRDefault="00F9718D" w:rsidP="00F64066">
      <w:pPr>
        <w:pStyle w:val="Akapitzlist"/>
        <w:numPr>
          <w:ilvl w:val="0"/>
          <w:numId w:val="96"/>
        </w:numPr>
        <w:spacing w:after="0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Wykonawca udostępnia Zamawiającemu wszelkie informacje niezbędne do wykazania spełnienia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obowiązk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w określonych w art. 28 Rozporządzenia.</w:t>
      </w:r>
    </w:p>
    <w:p w:rsidR="008120D0" w:rsidRPr="00293E72" w:rsidRDefault="00F9718D" w:rsidP="00F64066">
      <w:pPr>
        <w:pStyle w:val="Akapitzlist"/>
        <w:numPr>
          <w:ilvl w:val="0"/>
          <w:numId w:val="96"/>
        </w:numPr>
        <w:spacing w:after="0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:rsidR="008120D0" w:rsidRPr="00293E72" w:rsidRDefault="00F9718D" w:rsidP="00F64066">
      <w:pPr>
        <w:pStyle w:val="Akapitzlist"/>
        <w:numPr>
          <w:ilvl w:val="0"/>
          <w:numId w:val="96"/>
        </w:numPr>
        <w:spacing w:after="0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Podwykonawca, winien spełniać te same gwarancje i obowiązki jakie zostały nałożone na Wykonawcę. </w:t>
      </w:r>
    </w:p>
    <w:p w:rsidR="008120D0" w:rsidRPr="00293E72" w:rsidRDefault="00F9718D" w:rsidP="00F64066">
      <w:pPr>
        <w:pStyle w:val="Akapitzlist"/>
        <w:numPr>
          <w:ilvl w:val="0"/>
          <w:numId w:val="96"/>
        </w:numPr>
        <w:spacing w:after="0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Wykonawca ponosi pełną odpowiedzialność wobec Zamawiającego za działanie podwykonawcy w zakresie obowiązku ochrony danych.</w:t>
      </w:r>
    </w:p>
    <w:p w:rsidR="008120D0" w:rsidRPr="00293E72" w:rsidRDefault="00F9718D" w:rsidP="00F64066">
      <w:pPr>
        <w:pStyle w:val="Akapitzlist"/>
        <w:numPr>
          <w:ilvl w:val="0"/>
          <w:numId w:val="96"/>
        </w:numPr>
        <w:spacing w:after="0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Wykonawca zobowiązuje się do niezwłocznego poinformowania Zamawiającego o jakimkolwiek postępowaniu, w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szczeg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lności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szczeg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lności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 prowadzonych przez inspektor</w:t>
      </w:r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w upoważnionych przez Prezesa Urzędu Ochrony Danych Osobowych. </w:t>
      </w:r>
    </w:p>
    <w:p w:rsidR="008120D0" w:rsidRPr="00293E72" w:rsidRDefault="00F9718D" w:rsidP="00F64066">
      <w:pPr>
        <w:pStyle w:val="Akapitzlist"/>
        <w:numPr>
          <w:ilvl w:val="0"/>
          <w:numId w:val="96"/>
        </w:numPr>
        <w:spacing w:after="0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Wykonawca zobowiązuje się do zachowania w tajemnicy wszelkich informacji, danych, materiałów, dokument</w:t>
      </w:r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w i danych osobowych otrzymanych od Zamawiającego oraz danych uzyskanych w jakikolwiek inny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spos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b, zamierzony czy przypadkowy w formie ustnej, pisemnej lub elektronicznej („dane poufne”).</w:t>
      </w:r>
    </w:p>
    <w:p w:rsidR="008120D0" w:rsidRPr="00293E72" w:rsidRDefault="00F9718D" w:rsidP="00F64066">
      <w:pPr>
        <w:pStyle w:val="Akapitzlist"/>
        <w:numPr>
          <w:ilvl w:val="0"/>
          <w:numId w:val="96"/>
        </w:numPr>
        <w:spacing w:after="0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Podmiot przetwarzający oświadcza, że w związku ze zobowiązaniem do zachowania w tajemnicy danych poufnych nie będą one wykorzystywane, ujawniane ani udostępniane w innym celu niż wykonanie Umowy, chyba że konieczność ujawnienia posiadanych informacji wynika z obowiązujących przepis</w:t>
      </w:r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w prawa lub Umowy.</w:t>
      </w:r>
    </w:p>
    <w:p w:rsidR="008120D0" w:rsidRPr="00293E72" w:rsidRDefault="00F9718D" w:rsidP="00F64066">
      <w:pPr>
        <w:pStyle w:val="Akapitzlist"/>
        <w:numPr>
          <w:ilvl w:val="0"/>
          <w:numId w:val="97"/>
        </w:numPr>
        <w:spacing w:after="0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W przypadku, gdy wykonanie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obowiązk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w, o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rych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 mowa w art. 15 ust. 1-3 rozporządzenia 2016/679, wymagałoby niewspółmiernie dużego wysiłku, Zamawiający może żądać od osoby,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rej dane dotyczą, wskazania dodatkowych informacji mających na celu sprecyzowanie żądania, w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szczeg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lności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 podania nazwy lub daty postępowania o udzielenie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zam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wienia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 publicznego lub konkursu.</w:t>
      </w:r>
    </w:p>
    <w:p w:rsidR="008120D0" w:rsidRPr="00293E72" w:rsidRDefault="00F9718D" w:rsidP="00F64066">
      <w:pPr>
        <w:pStyle w:val="Akapitzlist"/>
        <w:numPr>
          <w:ilvl w:val="0"/>
          <w:numId w:val="97"/>
        </w:numPr>
        <w:spacing w:after="0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Skorzystanie przez osobę,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rej dane dotyczą, z uprawnienia do sprostowania lub uzupełnienia danych osobowych, o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rym mowa w art. 16 rozporządzenia 2016/679, nie może skutkować zmianą wyniku postępowania o udzielenie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zam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wienia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 publicznego lub konkursu ani zmianą postanowień umowy w zakresie niezgodnym z ustawą.</w:t>
      </w:r>
    </w:p>
    <w:p w:rsidR="008120D0" w:rsidRPr="00293E72" w:rsidRDefault="00F9718D" w:rsidP="00F64066">
      <w:pPr>
        <w:pStyle w:val="Akapitzlist"/>
        <w:numPr>
          <w:ilvl w:val="0"/>
          <w:numId w:val="97"/>
        </w:numPr>
        <w:spacing w:after="0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W sprawach nieuregulowanych niniejszym paragrafem, zastosowanie będą miały przepisy Kodeksu cywilnego, rozporządzenia RODO, Ustawy o ochronie danych osobowych.</w:t>
      </w:r>
    </w:p>
    <w:p w:rsidR="00147573" w:rsidRPr="00293E72" w:rsidRDefault="00F9718D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jc w:val="center"/>
        <w:rPr>
          <w:color w:val="auto"/>
        </w:rPr>
      </w:pPr>
      <w:r w:rsidRPr="00293E72">
        <w:rPr>
          <w:b/>
          <w:bCs/>
          <w:color w:val="auto"/>
          <w:sz w:val="24"/>
          <w:szCs w:val="24"/>
        </w:rPr>
        <w:t xml:space="preserve">§ </w:t>
      </w:r>
      <w:r w:rsidR="00FD4DB5" w:rsidRPr="00293E72">
        <w:rPr>
          <w:b/>
          <w:bCs/>
          <w:color w:val="auto"/>
          <w:sz w:val="24"/>
          <w:szCs w:val="24"/>
        </w:rPr>
        <w:t>14</w:t>
      </w:r>
    </w:p>
    <w:p w:rsidR="00147573" w:rsidRPr="00293E72" w:rsidRDefault="00F9718D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jc w:val="center"/>
        <w:rPr>
          <w:color w:val="auto"/>
        </w:rPr>
      </w:pPr>
      <w:r w:rsidRPr="00293E72">
        <w:rPr>
          <w:b/>
          <w:bCs/>
          <w:color w:val="auto"/>
          <w:sz w:val="24"/>
          <w:szCs w:val="24"/>
        </w:rPr>
        <w:t>Postanowienia końcowe</w:t>
      </w:r>
    </w:p>
    <w:p w:rsidR="00147573" w:rsidRPr="00293E72" w:rsidRDefault="00147573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jc w:val="center"/>
        <w:rPr>
          <w:color w:val="auto"/>
        </w:rPr>
      </w:pPr>
    </w:p>
    <w:p w:rsidR="008120D0" w:rsidRPr="00293E72" w:rsidRDefault="00F9718D" w:rsidP="00F64066">
      <w:pPr>
        <w:pStyle w:val="Akapitzlist"/>
        <w:numPr>
          <w:ilvl w:val="0"/>
          <w:numId w:val="99"/>
        </w:numPr>
        <w:jc w:val="both"/>
        <w:rPr>
          <w:rFonts w:ascii="Times New Roman" w:hAnsi="Times New Roman"/>
          <w:color w:val="auto"/>
          <w:sz w:val="24"/>
          <w:szCs w:val="24"/>
          <w:lang w:val="en-US"/>
        </w:rPr>
      </w:pPr>
      <w:r w:rsidRPr="00293E72">
        <w:rPr>
          <w:rFonts w:ascii="Times New Roman" w:hAnsi="Times New Roman"/>
          <w:color w:val="auto"/>
          <w:sz w:val="24"/>
          <w:szCs w:val="24"/>
          <w:lang w:val="en-US"/>
        </w:rPr>
        <w:lastRenderedPageBreak/>
        <w:t>W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łaściwym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do rozpatrywania spor</w:t>
      </w:r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wynikłych na tle realizacji niniejszej umowy jest Są</w:t>
      </w:r>
      <w:r w:rsidRPr="00293E72">
        <w:rPr>
          <w:rFonts w:ascii="Times New Roman" w:hAnsi="Times New Roman"/>
          <w:color w:val="auto"/>
          <w:sz w:val="24"/>
          <w:szCs w:val="24"/>
          <w:lang w:val="en-US"/>
        </w:rPr>
        <w:t>d w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łaściwy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dla siedziby Zamawiającego.</w:t>
      </w:r>
    </w:p>
    <w:p w:rsidR="008120D0" w:rsidRPr="00293E72" w:rsidRDefault="00F9718D" w:rsidP="00F64066">
      <w:pPr>
        <w:pStyle w:val="Akapitzlist"/>
        <w:numPr>
          <w:ilvl w:val="0"/>
          <w:numId w:val="99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Wykonawca nie może przenieść wierzytelności wynikających z realizacji mniejszej umowy na osoby trzecie bez zgody Zamawiającego</w:t>
      </w:r>
      <w:r w:rsidRPr="00293E72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r w:rsidRPr="00293E72">
        <w:rPr>
          <w:rFonts w:ascii="Times New Roman" w:hAnsi="Times New Roman"/>
          <w:color w:val="auto"/>
          <w:sz w:val="24"/>
          <w:szCs w:val="24"/>
        </w:rPr>
        <w:t>wyrażonej w formie pisemnej.</w:t>
      </w:r>
    </w:p>
    <w:p w:rsidR="008120D0" w:rsidRPr="00293E72" w:rsidRDefault="00F9718D" w:rsidP="00F64066">
      <w:pPr>
        <w:pStyle w:val="Akapitzlist"/>
        <w:numPr>
          <w:ilvl w:val="0"/>
          <w:numId w:val="99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Zakres przedmiotu umowy przewidziany do wykonania przez ewentualnych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Podwykonawc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 zawarty jest w ofercie Wykonawcy.</w:t>
      </w:r>
    </w:p>
    <w:p w:rsidR="008120D0" w:rsidRPr="00293E72" w:rsidRDefault="00F9718D" w:rsidP="00F64066">
      <w:pPr>
        <w:pStyle w:val="Akapitzlist"/>
        <w:numPr>
          <w:ilvl w:val="0"/>
          <w:numId w:val="99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Wykonawca ponosi wobec Zamawiającego pełną odpowiedzialność za przedmiot  umowy,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ry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wykonuje przy pomocy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Podwykonawc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>w.</w:t>
      </w:r>
    </w:p>
    <w:p w:rsidR="008120D0" w:rsidRPr="00293E72" w:rsidRDefault="00F9718D" w:rsidP="00F64066">
      <w:pPr>
        <w:pStyle w:val="Akapitzlist"/>
        <w:numPr>
          <w:ilvl w:val="0"/>
          <w:numId w:val="99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W razie niezapłacenia przez Wykonawcę wynagrodzenia Podwykonawcy, Zamawiający jest uprawniony do wstrzymania wypłaty wynagrodzenia dla wykonawcy do czasu zapłaty przez Wykonawcę wynagrodzenia Podwykonawcy.</w:t>
      </w:r>
    </w:p>
    <w:p w:rsidR="008120D0" w:rsidRPr="00293E72" w:rsidRDefault="00F9718D" w:rsidP="00F64066">
      <w:pPr>
        <w:pStyle w:val="Akapitzlist"/>
        <w:numPr>
          <w:ilvl w:val="0"/>
          <w:numId w:val="99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Umowy z Podwykonawcami nie zwalniają Wykonawcy z żadnego zobowiązania lub odpowiedzialności wynikającej z niniejszej umowy. Odpowiedzialność Wykonawcy za zaniedbania i uchybienia dokonane przez Podwykonawcę jest taka sama jakby tych zaniedbań czy uchybień dopuścił się Wykonawca.</w:t>
      </w:r>
    </w:p>
    <w:p w:rsidR="008120D0" w:rsidRPr="00293E72" w:rsidRDefault="00F9718D" w:rsidP="00F64066">
      <w:pPr>
        <w:pStyle w:val="Akapitzlist"/>
        <w:numPr>
          <w:ilvl w:val="0"/>
          <w:numId w:val="99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W sprawach nie uregulowanych niniejszą umową stosuje się w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szczeg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lności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: przepisy Kodeksu cywilnego, ustawy z dnia </w:t>
      </w: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11 września 2019 r. Prawo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zam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wień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 publicznych (Dz. U. z 2019 r. poz. 2019 z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późn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.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zm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 )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 i ustawy z dnia 13 września 1996 roku o utrzymaniu czystości i porządku w gminach (</w:t>
      </w:r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 xml:space="preserve">Dz. U. z 2020 r. poz. 1439 z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późn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u w:color="FF0000"/>
        </w:rPr>
        <w:t>. zm.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 ) oraz wskazane w umowie przepisy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szczeg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lne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>.</w:t>
      </w:r>
    </w:p>
    <w:p w:rsidR="008120D0" w:rsidRPr="00293E72" w:rsidRDefault="00F9718D" w:rsidP="00F64066">
      <w:pPr>
        <w:pStyle w:val="Akapitzlist"/>
        <w:numPr>
          <w:ilvl w:val="0"/>
          <w:numId w:val="99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>Umowę sporządzono w trzech jednobrzmiących egzemplarzach, dwa egzemplarze dla Zamawiającego i jeden dla Wykonawcy.</w:t>
      </w:r>
    </w:p>
    <w:p w:rsidR="00147573" w:rsidRPr="00293E72" w:rsidRDefault="00147573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jc w:val="both"/>
        <w:rPr>
          <w:color w:val="auto"/>
        </w:rPr>
      </w:pPr>
    </w:p>
    <w:p w:rsidR="00147573" w:rsidRPr="00293E72" w:rsidRDefault="00F9718D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jc w:val="both"/>
        <w:rPr>
          <w:color w:val="auto"/>
          <w:sz w:val="24"/>
          <w:szCs w:val="24"/>
        </w:rPr>
      </w:pPr>
      <w:r w:rsidRPr="00293E72">
        <w:rPr>
          <w:color w:val="auto"/>
          <w:sz w:val="24"/>
          <w:szCs w:val="24"/>
        </w:rPr>
        <w:t xml:space="preserve">           Zamawiający</w:t>
      </w:r>
      <w:r w:rsidRPr="00293E72">
        <w:rPr>
          <w:color w:val="auto"/>
          <w:sz w:val="24"/>
          <w:szCs w:val="24"/>
        </w:rPr>
        <w:tab/>
      </w:r>
      <w:r w:rsidRPr="00293E72">
        <w:rPr>
          <w:color w:val="auto"/>
          <w:sz w:val="24"/>
          <w:szCs w:val="24"/>
        </w:rPr>
        <w:tab/>
      </w:r>
      <w:r w:rsidRPr="00293E72">
        <w:rPr>
          <w:color w:val="auto"/>
          <w:sz w:val="24"/>
          <w:szCs w:val="24"/>
        </w:rPr>
        <w:tab/>
      </w:r>
      <w:r w:rsidRPr="00293E72">
        <w:rPr>
          <w:color w:val="auto"/>
          <w:sz w:val="24"/>
          <w:szCs w:val="24"/>
        </w:rPr>
        <w:tab/>
      </w:r>
      <w:r w:rsidRPr="00293E72">
        <w:rPr>
          <w:color w:val="auto"/>
          <w:sz w:val="24"/>
          <w:szCs w:val="24"/>
        </w:rPr>
        <w:tab/>
        <w:t>Wykonawca</w:t>
      </w:r>
    </w:p>
    <w:p w:rsidR="00FD4DB5" w:rsidRPr="00293E72" w:rsidRDefault="00FD4DB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jc w:val="both"/>
        <w:rPr>
          <w:color w:val="auto"/>
          <w:sz w:val="24"/>
          <w:szCs w:val="24"/>
        </w:rPr>
      </w:pPr>
    </w:p>
    <w:p w:rsidR="00FD4DB5" w:rsidRPr="00293E72" w:rsidRDefault="00FD4DB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jc w:val="both"/>
        <w:rPr>
          <w:color w:val="auto"/>
        </w:rPr>
      </w:pPr>
    </w:p>
    <w:p w:rsidR="006C049D" w:rsidRPr="00293E72" w:rsidRDefault="006C049D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jc w:val="both"/>
        <w:rPr>
          <w:color w:val="auto"/>
        </w:rPr>
      </w:pPr>
    </w:p>
    <w:p w:rsidR="006C049D" w:rsidRPr="00293E72" w:rsidRDefault="006C049D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jc w:val="both"/>
        <w:rPr>
          <w:color w:val="auto"/>
        </w:rPr>
      </w:pPr>
    </w:p>
    <w:p w:rsidR="00147573" w:rsidRPr="00293E72" w:rsidRDefault="00147573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rPr>
          <w:color w:val="auto"/>
        </w:rPr>
      </w:pPr>
    </w:p>
    <w:p w:rsidR="00147573" w:rsidRPr="00293E72" w:rsidRDefault="00F9718D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rPr>
          <w:color w:val="auto"/>
        </w:rPr>
      </w:pPr>
      <w:r w:rsidRPr="00293E72">
        <w:rPr>
          <w:color w:val="auto"/>
          <w:sz w:val="24"/>
          <w:szCs w:val="24"/>
        </w:rPr>
        <w:t>Załączniki:</w:t>
      </w:r>
    </w:p>
    <w:p w:rsidR="008120D0" w:rsidRPr="00293E72" w:rsidRDefault="00F9718D" w:rsidP="00F64066">
      <w:pPr>
        <w:pStyle w:val="Akapitzlist"/>
        <w:numPr>
          <w:ilvl w:val="0"/>
          <w:numId w:val="101"/>
        </w:numPr>
        <w:spacing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specyfikacja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warunk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zam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wienia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dot. postępowania przetargowego na udzielenie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zam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wienia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publicznego na:</w:t>
      </w:r>
      <w:r w:rsidRPr="00293E72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293E72">
        <w:rPr>
          <w:rFonts w:ascii="Times New Roman" w:hAnsi="Times New Roman"/>
          <w:b/>
          <w:bCs/>
          <w:color w:val="auto"/>
          <w:sz w:val="24"/>
          <w:szCs w:val="24"/>
        </w:rPr>
        <w:t>Odbi</w:t>
      </w:r>
      <w:proofErr w:type="spellEnd"/>
      <w:r w:rsidRPr="00293E72">
        <w:rPr>
          <w:rFonts w:ascii="Times New Roman" w:hAnsi="Times New Roman"/>
          <w:b/>
          <w:bCs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b/>
          <w:bCs/>
          <w:color w:val="auto"/>
          <w:sz w:val="24"/>
          <w:szCs w:val="24"/>
        </w:rPr>
        <w:t>r</w:t>
      </w:r>
      <w:proofErr w:type="spellEnd"/>
      <w:r w:rsidRPr="00293E72">
        <w:rPr>
          <w:rFonts w:ascii="Times New Roman" w:hAnsi="Times New Roman"/>
          <w:b/>
          <w:bCs/>
          <w:color w:val="auto"/>
          <w:sz w:val="24"/>
          <w:szCs w:val="24"/>
        </w:rPr>
        <w:t xml:space="preserve"> i zagospodarowanie odpad</w:t>
      </w:r>
      <w:r w:rsidRPr="00293E72">
        <w:rPr>
          <w:rFonts w:ascii="Times New Roman" w:hAnsi="Times New Roman"/>
          <w:b/>
          <w:bCs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b/>
          <w:bCs/>
          <w:color w:val="auto"/>
          <w:sz w:val="24"/>
          <w:szCs w:val="24"/>
        </w:rPr>
        <w:t xml:space="preserve">w komunalnych z nieruchomości zamieszkałych położonych na terenie Gminy </w:t>
      </w:r>
      <w:proofErr w:type="spellStart"/>
      <w:r w:rsidRPr="00293E72">
        <w:rPr>
          <w:rFonts w:ascii="Times New Roman" w:hAnsi="Times New Roman"/>
          <w:b/>
          <w:bCs/>
          <w:color w:val="auto"/>
          <w:sz w:val="24"/>
          <w:szCs w:val="24"/>
        </w:rPr>
        <w:t>Jastk</w:t>
      </w:r>
      <w:proofErr w:type="spellEnd"/>
      <w:r w:rsidRPr="00293E72">
        <w:rPr>
          <w:rFonts w:ascii="Times New Roman" w:hAnsi="Times New Roman"/>
          <w:b/>
          <w:bCs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b/>
          <w:bCs/>
          <w:color w:val="auto"/>
          <w:sz w:val="24"/>
          <w:szCs w:val="24"/>
          <w:lang w:val="en-US"/>
        </w:rPr>
        <w:t>w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ra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stanowi załącznik nr 1 do niniejszej umowy</w:t>
      </w:r>
    </w:p>
    <w:p w:rsidR="008120D0" w:rsidRPr="00293E72" w:rsidRDefault="00F9718D" w:rsidP="00F64066">
      <w:pPr>
        <w:pStyle w:val="Akapitzlist"/>
        <w:numPr>
          <w:ilvl w:val="0"/>
          <w:numId w:val="101"/>
        </w:numPr>
        <w:spacing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oferta Wykonawcy z dnia ………………..,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ra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stanowi załącznik nr 2 do niniejszej umowy</w:t>
      </w:r>
    </w:p>
    <w:p w:rsidR="004F538E" w:rsidRPr="00293E72" w:rsidRDefault="00F9718D" w:rsidP="00F64066">
      <w:pPr>
        <w:pStyle w:val="Akapitzlist"/>
        <w:numPr>
          <w:ilvl w:val="0"/>
          <w:numId w:val="101"/>
        </w:numPr>
        <w:spacing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93E72">
        <w:rPr>
          <w:rFonts w:ascii="Times New Roman" w:hAnsi="Times New Roman"/>
          <w:color w:val="auto"/>
          <w:sz w:val="24"/>
          <w:szCs w:val="24"/>
        </w:rPr>
        <w:t xml:space="preserve">wykaz nieruchomości zamieszkałych na terenie Gminy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Jastk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 w:rsidRPr="00293E72">
        <w:rPr>
          <w:rFonts w:ascii="Times New Roman" w:hAnsi="Times New Roman"/>
          <w:color w:val="auto"/>
          <w:sz w:val="24"/>
          <w:szCs w:val="24"/>
        </w:rPr>
        <w:t xml:space="preserve">w , z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rych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odbierane będą odpady komunalne, 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kt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proofErr w:type="spellStart"/>
      <w:r w:rsidRPr="00293E72">
        <w:rPr>
          <w:rFonts w:ascii="Times New Roman" w:hAnsi="Times New Roman"/>
          <w:color w:val="auto"/>
          <w:sz w:val="24"/>
          <w:szCs w:val="24"/>
        </w:rPr>
        <w:t>ra</w:t>
      </w:r>
      <w:proofErr w:type="spellEnd"/>
      <w:r w:rsidRPr="00293E72">
        <w:rPr>
          <w:rFonts w:ascii="Times New Roman" w:hAnsi="Times New Roman"/>
          <w:color w:val="auto"/>
          <w:sz w:val="24"/>
          <w:szCs w:val="24"/>
        </w:rPr>
        <w:t xml:space="preserve"> stanowi załącznik nr 3 do niniejszej umowy</w:t>
      </w:r>
    </w:p>
    <w:sectPr w:rsidR="004F538E" w:rsidRPr="00293E72" w:rsidSect="00147573">
      <w:footerReference w:type="default" r:id="rId8"/>
      <w:pgSz w:w="11900" w:h="16840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F10" w:rsidRDefault="00BC7F10" w:rsidP="00147573">
      <w:r>
        <w:separator/>
      </w:r>
    </w:p>
  </w:endnote>
  <w:endnote w:type="continuationSeparator" w:id="0">
    <w:p w:rsidR="00BC7F10" w:rsidRDefault="00BC7F10" w:rsidP="001475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300" w:rsidRDefault="00742300">
    <w:pPr>
      <w:pStyle w:val="Stopka"/>
      <w:tabs>
        <w:tab w:val="clear" w:pos="9072"/>
        <w:tab w:val="right" w:pos="9046"/>
      </w:tabs>
      <w:jc w:val="center"/>
      <w:rPr>
        <w:i/>
        <w:iCs/>
        <w:sz w:val="22"/>
        <w:szCs w:val="22"/>
      </w:rPr>
    </w:pPr>
    <w:r>
      <w:rPr>
        <w:i/>
        <w:iCs/>
        <w:sz w:val="22"/>
        <w:szCs w:val="22"/>
      </w:rPr>
      <w:t>_______________________________________________________________________________</w:t>
    </w:r>
  </w:p>
  <w:p w:rsidR="00742300" w:rsidRDefault="00742300">
    <w:pPr>
      <w:pStyle w:val="Stopka"/>
      <w:tabs>
        <w:tab w:val="clear" w:pos="9072"/>
        <w:tab w:val="right" w:pos="9046"/>
      </w:tabs>
      <w:jc w:val="center"/>
    </w:pPr>
    <w:proofErr w:type="spellStart"/>
    <w:r>
      <w:rPr>
        <w:i/>
        <w:iCs/>
      </w:rPr>
      <w:t>Umowa</w:t>
    </w:r>
    <w:proofErr w:type="spellEnd"/>
    <w:r>
      <w:rPr>
        <w:i/>
        <w:iCs/>
      </w:rPr>
      <w:t xml:space="preserve"> na „</w:t>
    </w:r>
    <w:proofErr w:type="spellStart"/>
    <w:r>
      <w:rPr>
        <w:i/>
        <w:iCs/>
      </w:rPr>
      <w:t>Odbi</w:t>
    </w:r>
    <w:proofErr w:type="spellEnd"/>
    <w:r>
      <w:rPr>
        <w:i/>
        <w:iCs/>
        <w:lang w:val="es-ES_tradnl"/>
      </w:rPr>
      <w:t>ó</w:t>
    </w:r>
    <w:r>
      <w:rPr>
        <w:i/>
        <w:iCs/>
      </w:rPr>
      <w:t xml:space="preserve">r </w:t>
    </w:r>
    <w:proofErr w:type="spellStart"/>
    <w:r>
      <w:rPr>
        <w:i/>
        <w:iCs/>
      </w:rPr>
      <w:t>i</w:t>
    </w:r>
    <w:proofErr w:type="spellEnd"/>
    <w:r>
      <w:rPr>
        <w:i/>
        <w:iCs/>
      </w:rPr>
      <w:t xml:space="preserve"> </w:t>
    </w:r>
    <w:proofErr w:type="spellStart"/>
    <w:r>
      <w:rPr>
        <w:i/>
        <w:iCs/>
      </w:rPr>
      <w:t>zagospodarowanie</w:t>
    </w:r>
    <w:proofErr w:type="spellEnd"/>
    <w:r>
      <w:rPr>
        <w:i/>
        <w:iCs/>
      </w:rPr>
      <w:t xml:space="preserve"> </w:t>
    </w:r>
    <w:proofErr w:type="spellStart"/>
    <w:r>
      <w:rPr>
        <w:i/>
        <w:iCs/>
      </w:rPr>
      <w:t>odpad</w:t>
    </w:r>
    <w:proofErr w:type="spellEnd"/>
    <w:r>
      <w:rPr>
        <w:i/>
        <w:iCs/>
        <w:lang w:val="es-ES_tradnl"/>
      </w:rPr>
      <w:t>ó</w:t>
    </w:r>
    <w:r>
      <w:rPr>
        <w:i/>
        <w:iCs/>
      </w:rPr>
      <w:t xml:space="preserve">w </w:t>
    </w:r>
    <w:proofErr w:type="spellStart"/>
    <w:r>
      <w:rPr>
        <w:i/>
        <w:iCs/>
      </w:rPr>
      <w:t>komunalnych</w:t>
    </w:r>
    <w:proofErr w:type="spellEnd"/>
    <w:r>
      <w:rPr>
        <w:i/>
        <w:iCs/>
      </w:rPr>
      <w:t xml:space="preserve"> z </w:t>
    </w:r>
    <w:proofErr w:type="spellStart"/>
    <w:r>
      <w:rPr>
        <w:i/>
        <w:iCs/>
      </w:rPr>
      <w:t>nieruchomości</w:t>
    </w:r>
    <w:proofErr w:type="spellEnd"/>
    <w:r>
      <w:rPr>
        <w:i/>
        <w:iCs/>
      </w:rPr>
      <w:t xml:space="preserve"> </w:t>
    </w:r>
    <w:proofErr w:type="spellStart"/>
    <w:r>
      <w:rPr>
        <w:i/>
        <w:iCs/>
      </w:rPr>
      <w:t>zamieszkałych</w:t>
    </w:r>
    <w:proofErr w:type="spellEnd"/>
    <w:r>
      <w:rPr>
        <w:i/>
        <w:iCs/>
      </w:rPr>
      <w:t xml:space="preserve"> </w:t>
    </w:r>
    <w:proofErr w:type="spellStart"/>
    <w:r>
      <w:rPr>
        <w:i/>
        <w:iCs/>
      </w:rPr>
      <w:t>położonych</w:t>
    </w:r>
    <w:proofErr w:type="spellEnd"/>
    <w:r>
      <w:rPr>
        <w:i/>
        <w:iCs/>
      </w:rPr>
      <w:t xml:space="preserve"> na </w:t>
    </w:r>
    <w:proofErr w:type="spellStart"/>
    <w:r>
      <w:rPr>
        <w:i/>
        <w:iCs/>
      </w:rPr>
      <w:t>terenie</w:t>
    </w:r>
    <w:proofErr w:type="spellEnd"/>
    <w:r>
      <w:rPr>
        <w:i/>
        <w:iCs/>
      </w:rPr>
      <w:t xml:space="preserve"> </w:t>
    </w:r>
    <w:proofErr w:type="spellStart"/>
    <w:r>
      <w:rPr>
        <w:i/>
        <w:iCs/>
      </w:rPr>
      <w:t>Gminy</w:t>
    </w:r>
    <w:proofErr w:type="spellEnd"/>
    <w:r>
      <w:rPr>
        <w:i/>
        <w:iCs/>
      </w:rPr>
      <w:t xml:space="preserve"> </w:t>
    </w:r>
    <w:proofErr w:type="spellStart"/>
    <w:r>
      <w:rPr>
        <w:i/>
        <w:iCs/>
      </w:rPr>
      <w:t>Jastk</w:t>
    </w:r>
    <w:proofErr w:type="spellEnd"/>
    <w:r>
      <w:rPr>
        <w:i/>
        <w:iCs/>
        <w:lang w:val="es-ES_tradnl"/>
      </w:rPr>
      <w:t>ó</w:t>
    </w:r>
    <w:r>
      <w:rPr>
        <w:i/>
        <w:iCs/>
      </w:rPr>
      <w:t>w</w:t>
    </w:r>
    <w:r>
      <w:t xml:space="preserve">” </w:t>
    </w:r>
    <w:r>
      <w:rPr>
        <w:i/>
        <w:iCs/>
      </w:rPr>
      <w:t>2021-2022</w:t>
    </w:r>
  </w:p>
  <w:p w:rsidR="00742300" w:rsidRDefault="00076E27">
    <w:pPr>
      <w:pStyle w:val="Stopka"/>
      <w:tabs>
        <w:tab w:val="clear" w:pos="9072"/>
        <w:tab w:val="right" w:pos="9046"/>
      </w:tabs>
      <w:jc w:val="right"/>
    </w:pPr>
    <w:r>
      <w:fldChar w:fldCharType="begin"/>
    </w:r>
    <w:r w:rsidR="007C5CA2">
      <w:instrText xml:space="preserve"> PAGE </w:instrText>
    </w:r>
    <w:r>
      <w:fldChar w:fldCharType="separate"/>
    </w:r>
    <w:r w:rsidR="00293E72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F10" w:rsidRDefault="00BC7F10">
      <w:r>
        <w:separator/>
      </w:r>
    </w:p>
  </w:footnote>
  <w:footnote w:type="continuationSeparator" w:id="0">
    <w:p w:rsidR="00BC7F10" w:rsidRDefault="00BC7F10">
      <w:r>
        <w:continuationSeparator/>
      </w:r>
    </w:p>
  </w:footnote>
  <w:footnote w:type="continuationNotice" w:id="1">
    <w:p w:rsidR="00BC7F10" w:rsidRDefault="00BC7F10"/>
  </w:footnote>
  <w:footnote w:id="2">
    <w:p w:rsidR="00742300" w:rsidRDefault="0074230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3520504"/>
    <w:multiLevelType w:val="hybridMultilevel"/>
    <w:tmpl w:val="7166C87E"/>
    <w:numStyleLink w:val="Zaimportowanystyl27"/>
  </w:abstractNum>
  <w:abstractNum w:abstractNumId="2">
    <w:nsid w:val="0662034D"/>
    <w:multiLevelType w:val="hybridMultilevel"/>
    <w:tmpl w:val="A5C4C174"/>
    <w:styleLink w:val="Zaimportowanystyl17"/>
    <w:lvl w:ilvl="0" w:tplc="327E5E9C">
      <w:start w:val="1"/>
      <w:numFmt w:val="bullet"/>
      <w:lvlText w:val="-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E0E879A">
      <w:start w:val="1"/>
      <w:numFmt w:val="bullet"/>
      <w:lvlText w:val="-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1CC02F0">
      <w:start w:val="1"/>
      <w:numFmt w:val="bullet"/>
      <w:lvlText w:val="-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1122C62">
      <w:start w:val="1"/>
      <w:numFmt w:val="bullet"/>
      <w:lvlText w:val="-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306F50A">
      <w:start w:val="1"/>
      <w:numFmt w:val="bullet"/>
      <w:lvlText w:val="-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60AAA82">
      <w:start w:val="1"/>
      <w:numFmt w:val="bullet"/>
      <w:lvlText w:val="-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6EA8BF4">
      <w:start w:val="1"/>
      <w:numFmt w:val="bullet"/>
      <w:lvlText w:val="-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45E3250">
      <w:start w:val="1"/>
      <w:numFmt w:val="bullet"/>
      <w:lvlText w:val="-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780EE42">
      <w:start w:val="1"/>
      <w:numFmt w:val="bullet"/>
      <w:lvlText w:val="-"/>
      <w:lvlJc w:val="left"/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066B5F3E"/>
    <w:multiLevelType w:val="hybridMultilevel"/>
    <w:tmpl w:val="12C69B66"/>
    <w:lvl w:ilvl="0" w:tplc="EF0074F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7CC491E"/>
    <w:multiLevelType w:val="hybridMultilevel"/>
    <w:tmpl w:val="8F320644"/>
    <w:styleLink w:val="Zaimportowanystyl12"/>
    <w:lvl w:ilvl="0" w:tplc="B2FC1CEC">
      <w:start w:val="1"/>
      <w:numFmt w:val="lowerLetter"/>
      <w:lvlText w:val="%1)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21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8962C62">
      <w:start w:val="1"/>
      <w:numFmt w:val="decimal"/>
      <w:lvlText w:val="%2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7247376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7BCF84E">
      <w:start w:val="1"/>
      <w:numFmt w:val="decimal"/>
      <w:lvlText w:val="%4."/>
      <w:lvlJc w:val="left"/>
      <w:pPr>
        <w:tabs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748" w:hanging="2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74C59DA">
      <w:start w:val="1"/>
      <w:numFmt w:val="decimal"/>
      <w:lvlText w:val="%5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A8C942E">
      <w:start w:val="1"/>
      <w:numFmt w:val="decimal"/>
      <w:lvlText w:val="%6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C54C954">
      <w:start w:val="1"/>
      <w:numFmt w:val="decimal"/>
      <w:lvlText w:val="%7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FD45422">
      <w:start w:val="1"/>
      <w:numFmt w:val="decimal"/>
      <w:lvlText w:val="%8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65E6DEC">
      <w:start w:val="1"/>
      <w:numFmt w:val="decimal"/>
      <w:lvlText w:val="%9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412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082F2AFC"/>
    <w:multiLevelType w:val="hybridMultilevel"/>
    <w:tmpl w:val="6A722FD2"/>
    <w:styleLink w:val="Zaimportowanystyl7"/>
    <w:lvl w:ilvl="0" w:tplc="0FBABAA6">
      <w:start w:val="1"/>
      <w:numFmt w:val="decimal"/>
      <w:lvlText w:val="%1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FF8C81A">
      <w:start w:val="1"/>
      <w:numFmt w:val="lowerLetter"/>
      <w:lvlText w:val="%2."/>
      <w:lvlJc w:val="left"/>
      <w:pPr>
        <w:ind w:left="15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88E191A">
      <w:start w:val="1"/>
      <w:numFmt w:val="lowerRoman"/>
      <w:lvlText w:val="%3."/>
      <w:lvlJc w:val="left"/>
      <w:pPr>
        <w:ind w:left="2226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C74CDCA">
      <w:start w:val="1"/>
      <w:numFmt w:val="decimal"/>
      <w:lvlText w:val="%4."/>
      <w:lvlJc w:val="left"/>
      <w:pPr>
        <w:ind w:left="29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D3E1ED0">
      <w:start w:val="1"/>
      <w:numFmt w:val="lowerLetter"/>
      <w:lvlText w:val="%5."/>
      <w:lvlJc w:val="left"/>
      <w:pPr>
        <w:ind w:left="36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D829216">
      <w:start w:val="1"/>
      <w:numFmt w:val="lowerRoman"/>
      <w:lvlText w:val="%6."/>
      <w:lvlJc w:val="left"/>
      <w:pPr>
        <w:ind w:left="4386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E208BB2">
      <w:start w:val="1"/>
      <w:numFmt w:val="decimal"/>
      <w:lvlText w:val="%7."/>
      <w:lvlJc w:val="left"/>
      <w:pPr>
        <w:ind w:left="51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4742406">
      <w:start w:val="1"/>
      <w:numFmt w:val="lowerLetter"/>
      <w:lvlText w:val="%8."/>
      <w:lvlJc w:val="left"/>
      <w:pPr>
        <w:ind w:left="58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F582422">
      <w:start w:val="1"/>
      <w:numFmt w:val="lowerRoman"/>
      <w:lvlText w:val="%9."/>
      <w:lvlJc w:val="left"/>
      <w:pPr>
        <w:ind w:left="6546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091A6A9A"/>
    <w:multiLevelType w:val="hybridMultilevel"/>
    <w:tmpl w:val="C08C5A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EC388C"/>
    <w:multiLevelType w:val="hybridMultilevel"/>
    <w:tmpl w:val="FE7A18CC"/>
    <w:styleLink w:val="Zaimportowanystyl5"/>
    <w:lvl w:ilvl="0" w:tplc="C90C8232">
      <w:start w:val="1"/>
      <w:numFmt w:val="decimal"/>
      <w:lvlText w:val="%1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31E7990">
      <w:start w:val="1"/>
      <w:numFmt w:val="decimal"/>
      <w:lvlText w:val="%2."/>
      <w:lvlJc w:val="left"/>
      <w:pPr>
        <w:ind w:left="115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1B44DC2">
      <w:start w:val="1"/>
      <w:numFmt w:val="decimal"/>
      <w:lvlText w:val="%3."/>
      <w:lvlJc w:val="left"/>
      <w:pPr>
        <w:ind w:left="18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74CC312">
      <w:start w:val="1"/>
      <w:numFmt w:val="decimal"/>
      <w:lvlText w:val="%4."/>
      <w:lvlJc w:val="left"/>
      <w:pPr>
        <w:ind w:left="259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AC8FC0E">
      <w:start w:val="1"/>
      <w:numFmt w:val="decimal"/>
      <w:lvlText w:val="%5."/>
      <w:lvlJc w:val="left"/>
      <w:pPr>
        <w:ind w:left="331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F7A63BA">
      <w:start w:val="1"/>
      <w:numFmt w:val="decimal"/>
      <w:lvlText w:val="%6."/>
      <w:lvlJc w:val="left"/>
      <w:pPr>
        <w:ind w:left="403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FBA8B3E">
      <w:start w:val="1"/>
      <w:numFmt w:val="decimal"/>
      <w:lvlText w:val="%7."/>
      <w:lvlJc w:val="left"/>
      <w:pPr>
        <w:ind w:left="475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48A9CFE">
      <w:start w:val="1"/>
      <w:numFmt w:val="decimal"/>
      <w:lvlText w:val="%8."/>
      <w:lvlJc w:val="left"/>
      <w:pPr>
        <w:ind w:left="547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EF6E36A">
      <w:start w:val="1"/>
      <w:numFmt w:val="decimal"/>
      <w:lvlText w:val="%9."/>
      <w:lvlJc w:val="left"/>
      <w:pPr>
        <w:ind w:left="619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0D407CDD"/>
    <w:multiLevelType w:val="hybridMultilevel"/>
    <w:tmpl w:val="417CB9CA"/>
    <w:numStyleLink w:val="Zaimportowanystyl6"/>
  </w:abstractNum>
  <w:abstractNum w:abstractNumId="9">
    <w:nsid w:val="0FEA2C2F"/>
    <w:multiLevelType w:val="hybridMultilevel"/>
    <w:tmpl w:val="87506EE0"/>
    <w:styleLink w:val="Zaimportowanystyl11"/>
    <w:lvl w:ilvl="0" w:tplc="E9727078">
      <w:start w:val="1"/>
      <w:numFmt w:val="lowerLetter"/>
      <w:lvlText w:val="%1)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21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E681246">
      <w:start w:val="1"/>
      <w:numFmt w:val="decimal"/>
      <w:lvlText w:val="%2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9466B10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580925E">
      <w:start w:val="1"/>
      <w:numFmt w:val="decimal"/>
      <w:lvlText w:val="%4."/>
      <w:lvlJc w:val="left"/>
      <w:pPr>
        <w:tabs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748" w:hanging="2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71A424A">
      <w:start w:val="1"/>
      <w:numFmt w:val="decimal"/>
      <w:lvlText w:val="%5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0E05606">
      <w:start w:val="1"/>
      <w:numFmt w:val="decimal"/>
      <w:lvlText w:val="%6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FD62716">
      <w:start w:val="1"/>
      <w:numFmt w:val="decimal"/>
      <w:lvlText w:val="%7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EAA99A4">
      <w:start w:val="1"/>
      <w:numFmt w:val="decimal"/>
      <w:lvlText w:val="%8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6A6CC50">
      <w:start w:val="1"/>
      <w:numFmt w:val="decimal"/>
      <w:lvlText w:val="%9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412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12AD1C92"/>
    <w:multiLevelType w:val="hybridMultilevel"/>
    <w:tmpl w:val="18A4AA40"/>
    <w:numStyleLink w:val="Zaimportowanystyl22"/>
  </w:abstractNum>
  <w:abstractNum w:abstractNumId="11">
    <w:nsid w:val="1A415B18"/>
    <w:multiLevelType w:val="hybridMultilevel"/>
    <w:tmpl w:val="55AC36CA"/>
    <w:numStyleLink w:val="Zaimportowanystyl10"/>
  </w:abstractNum>
  <w:abstractNum w:abstractNumId="12">
    <w:nsid w:val="1ADA4BF5"/>
    <w:multiLevelType w:val="hybridMultilevel"/>
    <w:tmpl w:val="5EFE9C0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1C6504AE"/>
    <w:multiLevelType w:val="hybridMultilevel"/>
    <w:tmpl w:val="9472403E"/>
    <w:numStyleLink w:val="Zaimportowanystyl24"/>
  </w:abstractNum>
  <w:abstractNum w:abstractNumId="14">
    <w:nsid w:val="2163157D"/>
    <w:multiLevelType w:val="hybridMultilevel"/>
    <w:tmpl w:val="101C7FE4"/>
    <w:styleLink w:val="Zaimportowanystyl28"/>
    <w:lvl w:ilvl="0" w:tplc="C50842D4">
      <w:start w:val="1"/>
      <w:numFmt w:val="lowerLetter"/>
      <w:lvlText w:val="%1)"/>
      <w:lvlJc w:val="left"/>
      <w:pPr>
        <w:tabs>
          <w:tab w:val="left" w:pos="284"/>
        </w:tabs>
        <w:ind w:left="644" w:hanging="3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8AEE1CC">
      <w:start w:val="1"/>
      <w:numFmt w:val="lowerLetter"/>
      <w:lvlText w:val="%2."/>
      <w:lvlJc w:val="left"/>
      <w:pPr>
        <w:tabs>
          <w:tab w:val="left" w:pos="284"/>
        </w:tabs>
        <w:ind w:left="1364" w:hanging="3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BDE93B0">
      <w:start w:val="1"/>
      <w:numFmt w:val="lowerRoman"/>
      <w:lvlText w:val="%3."/>
      <w:lvlJc w:val="left"/>
      <w:pPr>
        <w:tabs>
          <w:tab w:val="left" w:pos="284"/>
        </w:tabs>
        <w:ind w:left="2084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1BAF74C">
      <w:start w:val="1"/>
      <w:numFmt w:val="decimal"/>
      <w:lvlText w:val="%4."/>
      <w:lvlJc w:val="left"/>
      <w:pPr>
        <w:tabs>
          <w:tab w:val="left" w:pos="284"/>
        </w:tabs>
        <w:ind w:left="2804" w:hanging="3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0D8AED8">
      <w:start w:val="1"/>
      <w:numFmt w:val="lowerLetter"/>
      <w:lvlText w:val="%5."/>
      <w:lvlJc w:val="left"/>
      <w:pPr>
        <w:tabs>
          <w:tab w:val="left" w:pos="284"/>
        </w:tabs>
        <w:ind w:left="3524" w:hanging="3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6F8271A">
      <w:start w:val="1"/>
      <w:numFmt w:val="lowerRoman"/>
      <w:lvlText w:val="%6."/>
      <w:lvlJc w:val="left"/>
      <w:pPr>
        <w:tabs>
          <w:tab w:val="left" w:pos="284"/>
        </w:tabs>
        <w:ind w:left="4244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A40516A">
      <w:start w:val="1"/>
      <w:numFmt w:val="decimal"/>
      <w:lvlText w:val="%7."/>
      <w:lvlJc w:val="left"/>
      <w:pPr>
        <w:tabs>
          <w:tab w:val="left" w:pos="284"/>
        </w:tabs>
        <w:ind w:left="4964" w:hanging="3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6A63BB6">
      <w:start w:val="1"/>
      <w:numFmt w:val="lowerLetter"/>
      <w:lvlText w:val="%8."/>
      <w:lvlJc w:val="left"/>
      <w:pPr>
        <w:tabs>
          <w:tab w:val="left" w:pos="284"/>
        </w:tabs>
        <w:ind w:left="5684" w:hanging="3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B062002">
      <w:start w:val="1"/>
      <w:numFmt w:val="lowerRoman"/>
      <w:lvlText w:val="%9."/>
      <w:lvlJc w:val="left"/>
      <w:pPr>
        <w:tabs>
          <w:tab w:val="left" w:pos="284"/>
        </w:tabs>
        <w:ind w:left="6404" w:hanging="29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22246503"/>
    <w:multiLevelType w:val="hybridMultilevel"/>
    <w:tmpl w:val="D59C5006"/>
    <w:styleLink w:val="Zaimportowanystyl29"/>
    <w:lvl w:ilvl="0" w:tplc="622209B2">
      <w:start w:val="1"/>
      <w:numFmt w:val="decimal"/>
      <w:suff w:val="nothing"/>
      <w:lvlText w:val="%1)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211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434DB88">
      <w:start w:val="1"/>
      <w:numFmt w:val="decimal"/>
      <w:lvlText w:val="%2."/>
      <w:lvlJc w:val="left"/>
      <w:pPr>
        <w:tabs>
          <w:tab w:val="left" w:pos="993"/>
          <w:tab w:val="num" w:pos="14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658" w:hanging="5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FC07472">
      <w:start w:val="1"/>
      <w:numFmt w:val="decimal"/>
      <w:lvlText w:val="%3."/>
      <w:lvlJc w:val="left"/>
      <w:pPr>
        <w:tabs>
          <w:tab w:val="left" w:pos="993"/>
          <w:tab w:val="left" w:pos="1832"/>
          <w:tab w:val="num" w:pos="21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378" w:hanging="5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0EE03AC">
      <w:start w:val="1"/>
      <w:numFmt w:val="decimal"/>
      <w:lvlText w:val="%4."/>
      <w:lvlJc w:val="left"/>
      <w:pPr>
        <w:tabs>
          <w:tab w:val="left" w:pos="993"/>
          <w:tab w:val="left" w:pos="1832"/>
          <w:tab w:val="num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966" w:hanging="4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320BCA4">
      <w:start w:val="1"/>
      <w:numFmt w:val="decimal"/>
      <w:lvlText w:val="%5."/>
      <w:lvlJc w:val="left"/>
      <w:pPr>
        <w:tabs>
          <w:tab w:val="left" w:pos="993"/>
          <w:tab w:val="left" w:pos="1832"/>
          <w:tab w:val="left" w:pos="2748"/>
          <w:tab w:val="num" w:pos="360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818" w:hanging="5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09E258C">
      <w:start w:val="1"/>
      <w:numFmt w:val="decimal"/>
      <w:lvlText w:val="%6."/>
      <w:lvlJc w:val="left"/>
      <w:pPr>
        <w:tabs>
          <w:tab w:val="left" w:pos="993"/>
          <w:tab w:val="left" w:pos="1832"/>
          <w:tab w:val="left" w:pos="2748"/>
          <w:tab w:val="left" w:pos="3664"/>
          <w:tab w:val="num" w:pos="4320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538" w:hanging="5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16CD206">
      <w:start w:val="1"/>
      <w:numFmt w:val="decimal"/>
      <w:lvlText w:val="%7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num" w:pos="504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258" w:hanging="5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B887056">
      <w:start w:val="1"/>
      <w:numFmt w:val="decimal"/>
      <w:lvlText w:val="%8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num" w:pos="5760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978" w:hanging="5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33CE456">
      <w:start w:val="1"/>
      <w:numFmt w:val="decimal"/>
      <w:lvlText w:val="%9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num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630" w:hanging="5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25C24963"/>
    <w:multiLevelType w:val="hybridMultilevel"/>
    <w:tmpl w:val="58041FC4"/>
    <w:numStyleLink w:val="Zaimportowanystyl35"/>
  </w:abstractNum>
  <w:abstractNum w:abstractNumId="17">
    <w:nsid w:val="26873349"/>
    <w:multiLevelType w:val="hybridMultilevel"/>
    <w:tmpl w:val="7C3ED054"/>
    <w:styleLink w:val="Zaimportowanystyl20"/>
    <w:lvl w:ilvl="0" w:tplc="E068A29C">
      <w:start w:val="1"/>
      <w:numFmt w:val="decimal"/>
      <w:lvlText w:val="%1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D9614C4">
      <w:start w:val="1"/>
      <w:numFmt w:val="decimal"/>
      <w:lvlText w:val="%2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992D7C0">
      <w:start w:val="1"/>
      <w:numFmt w:val="decimal"/>
      <w:lvlText w:val="%3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780087C">
      <w:start w:val="1"/>
      <w:numFmt w:val="decimal"/>
      <w:lvlText w:val="%4."/>
      <w:lvlJc w:val="left"/>
      <w:pPr>
        <w:tabs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748" w:hanging="2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6F253F8">
      <w:start w:val="1"/>
      <w:numFmt w:val="decimal"/>
      <w:lvlText w:val="%5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1A8C5A8">
      <w:start w:val="1"/>
      <w:numFmt w:val="decimal"/>
      <w:lvlText w:val="%6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E58D516">
      <w:start w:val="1"/>
      <w:numFmt w:val="decimal"/>
      <w:lvlText w:val="%7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4CC75DE">
      <w:start w:val="1"/>
      <w:numFmt w:val="decimal"/>
      <w:lvlText w:val="%8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85813D0">
      <w:start w:val="1"/>
      <w:numFmt w:val="decimal"/>
      <w:lvlText w:val="%9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412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278847AF"/>
    <w:multiLevelType w:val="hybridMultilevel"/>
    <w:tmpl w:val="6A722FD2"/>
    <w:numStyleLink w:val="Zaimportowanystyl7"/>
  </w:abstractNum>
  <w:abstractNum w:abstractNumId="19">
    <w:nsid w:val="27E414E1"/>
    <w:multiLevelType w:val="hybridMultilevel"/>
    <w:tmpl w:val="CA800FAA"/>
    <w:numStyleLink w:val="Zaimportowanystyl26"/>
  </w:abstractNum>
  <w:abstractNum w:abstractNumId="20">
    <w:nsid w:val="282B2BA9"/>
    <w:multiLevelType w:val="hybridMultilevel"/>
    <w:tmpl w:val="5A1EA384"/>
    <w:numStyleLink w:val="Zaimportowanystyl15"/>
  </w:abstractNum>
  <w:abstractNum w:abstractNumId="21">
    <w:nsid w:val="2A2E6A6B"/>
    <w:multiLevelType w:val="hybridMultilevel"/>
    <w:tmpl w:val="BE30EAAE"/>
    <w:styleLink w:val="Zaimportowanystyl8"/>
    <w:lvl w:ilvl="0" w:tplc="BEC8A98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E525974">
      <w:start w:val="1"/>
      <w:numFmt w:val="decimal"/>
      <w:lvlText w:val="%2."/>
      <w:lvlJc w:val="left"/>
      <w:pPr>
        <w:ind w:left="732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61EB6D8">
      <w:start w:val="1"/>
      <w:numFmt w:val="decimal"/>
      <w:lvlText w:val="%3."/>
      <w:lvlJc w:val="left"/>
      <w:pPr>
        <w:ind w:left="1452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B721F5A">
      <w:start w:val="1"/>
      <w:numFmt w:val="decimal"/>
      <w:lvlText w:val="%4."/>
      <w:lvlJc w:val="left"/>
      <w:pPr>
        <w:ind w:left="2172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EA8017E">
      <w:start w:val="1"/>
      <w:numFmt w:val="decimal"/>
      <w:lvlText w:val="%5."/>
      <w:lvlJc w:val="left"/>
      <w:pPr>
        <w:ind w:left="2892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C762E94">
      <w:start w:val="1"/>
      <w:numFmt w:val="decimal"/>
      <w:lvlText w:val="%6."/>
      <w:lvlJc w:val="left"/>
      <w:pPr>
        <w:ind w:left="3612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5FCF5E6">
      <w:start w:val="1"/>
      <w:numFmt w:val="decimal"/>
      <w:lvlText w:val="%7."/>
      <w:lvlJc w:val="left"/>
      <w:pPr>
        <w:ind w:left="4332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8905056">
      <w:start w:val="1"/>
      <w:numFmt w:val="decimal"/>
      <w:lvlText w:val="%8."/>
      <w:lvlJc w:val="left"/>
      <w:pPr>
        <w:ind w:left="5052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DE40934">
      <w:start w:val="1"/>
      <w:numFmt w:val="decimal"/>
      <w:lvlText w:val="%9."/>
      <w:lvlJc w:val="left"/>
      <w:pPr>
        <w:ind w:left="5772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2CC54456"/>
    <w:multiLevelType w:val="hybridMultilevel"/>
    <w:tmpl w:val="87506EE0"/>
    <w:numStyleLink w:val="Zaimportowanystyl11"/>
  </w:abstractNum>
  <w:abstractNum w:abstractNumId="23">
    <w:nsid w:val="2D2F103D"/>
    <w:multiLevelType w:val="hybridMultilevel"/>
    <w:tmpl w:val="E92E4F2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E72012D"/>
    <w:multiLevelType w:val="hybridMultilevel"/>
    <w:tmpl w:val="BD4CBA4A"/>
    <w:numStyleLink w:val="Zaimportowanystyl30"/>
  </w:abstractNum>
  <w:abstractNum w:abstractNumId="25">
    <w:nsid w:val="2EB93991"/>
    <w:multiLevelType w:val="hybridMultilevel"/>
    <w:tmpl w:val="5A1EA384"/>
    <w:styleLink w:val="Zaimportowanystyl15"/>
    <w:lvl w:ilvl="0" w:tplc="9CE690AA">
      <w:start w:val="1"/>
      <w:numFmt w:val="lowerLetter"/>
      <w:suff w:val="nothing"/>
      <w:lvlText w:val="%1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993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1FEEF60">
      <w:start w:val="1"/>
      <w:numFmt w:val="decimal"/>
      <w:lvlText w:val="%2."/>
      <w:lvlJc w:val="left"/>
      <w:pPr>
        <w:tabs>
          <w:tab w:val="left" w:pos="916"/>
          <w:tab w:val="num" w:pos="136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442" w:hanging="3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BD08562">
      <w:start w:val="1"/>
      <w:numFmt w:val="decimal"/>
      <w:lvlText w:val="%3."/>
      <w:lvlJc w:val="left"/>
      <w:pPr>
        <w:tabs>
          <w:tab w:val="left" w:pos="916"/>
          <w:tab w:val="left" w:pos="1832"/>
          <w:tab w:val="num" w:pos="208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162" w:hanging="3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B7E3B6E">
      <w:start w:val="1"/>
      <w:numFmt w:val="decimal"/>
      <w:lvlText w:val="%4."/>
      <w:lvlJc w:val="left"/>
      <w:pPr>
        <w:tabs>
          <w:tab w:val="left" w:pos="916"/>
          <w:tab w:val="left" w:pos="1832"/>
          <w:tab w:val="num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825" w:hanging="3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8EC677A">
      <w:start w:val="1"/>
      <w:numFmt w:val="decimal"/>
      <w:lvlText w:val="%5."/>
      <w:lvlJc w:val="left"/>
      <w:pPr>
        <w:tabs>
          <w:tab w:val="left" w:pos="916"/>
          <w:tab w:val="left" w:pos="1832"/>
          <w:tab w:val="left" w:pos="2748"/>
          <w:tab w:val="num" w:pos="352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2" w:hanging="3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E06EC08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num" w:pos="4245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322" w:hanging="3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6DAF068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num" w:pos="4965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042" w:hanging="3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08CD8EE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num" w:pos="5685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762" w:hanging="3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BE01058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num" w:pos="6405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482" w:hanging="3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2FEB0E23"/>
    <w:multiLevelType w:val="hybridMultilevel"/>
    <w:tmpl w:val="18A4AA40"/>
    <w:styleLink w:val="Zaimportowanystyl22"/>
    <w:lvl w:ilvl="0" w:tplc="0636BC90">
      <w:start w:val="1"/>
      <w:numFmt w:val="decimal"/>
      <w:lvlText w:val="%1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870B650">
      <w:start w:val="1"/>
      <w:numFmt w:val="decimal"/>
      <w:lvlText w:val="%2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732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927470">
      <w:start w:val="1"/>
      <w:numFmt w:val="decimal"/>
      <w:lvlText w:val="%3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452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878C79C">
      <w:start w:val="1"/>
      <w:numFmt w:val="decimal"/>
      <w:lvlText w:val="%4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172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818C060">
      <w:start w:val="1"/>
      <w:numFmt w:val="decimal"/>
      <w:lvlText w:val="%5."/>
      <w:lvlJc w:val="left"/>
      <w:pPr>
        <w:tabs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748" w:hanging="2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3A63B96">
      <w:start w:val="1"/>
      <w:numFmt w:val="decimal"/>
      <w:lvlText w:val="%6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12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EB4B6D0">
      <w:start w:val="1"/>
      <w:numFmt w:val="decimal"/>
      <w:lvlText w:val="%7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332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C7EAADC">
      <w:start w:val="1"/>
      <w:numFmt w:val="decimal"/>
      <w:lvlText w:val="%8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052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2F6E682">
      <w:start w:val="1"/>
      <w:numFmt w:val="decimal"/>
      <w:lvlText w:val="%9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772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nsid w:val="2FF620FE"/>
    <w:multiLevelType w:val="hybridMultilevel"/>
    <w:tmpl w:val="7ADCF012"/>
    <w:numStyleLink w:val="Zaimportowanystyl33"/>
  </w:abstractNum>
  <w:abstractNum w:abstractNumId="28">
    <w:nsid w:val="31345C95"/>
    <w:multiLevelType w:val="hybridMultilevel"/>
    <w:tmpl w:val="1DB4CFBC"/>
    <w:styleLink w:val="Zaimportowanystyl25"/>
    <w:lvl w:ilvl="0" w:tplc="D870CE86">
      <w:start w:val="1"/>
      <w:numFmt w:val="decimal"/>
      <w:lvlText w:val="%1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3C8636C">
      <w:start w:val="1"/>
      <w:numFmt w:val="decimal"/>
      <w:lvlText w:val="%2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9949742">
      <w:start w:val="1"/>
      <w:numFmt w:val="decimal"/>
      <w:lvlText w:val="%3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C945C5C">
      <w:start w:val="1"/>
      <w:numFmt w:val="decimal"/>
      <w:lvlText w:val="%4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906558E">
      <w:start w:val="1"/>
      <w:numFmt w:val="decimal"/>
      <w:lvlText w:val="%5."/>
      <w:lvlJc w:val="left"/>
      <w:pPr>
        <w:tabs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748" w:hanging="22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C846FF8">
      <w:start w:val="1"/>
      <w:numFmt w:val="decimal"/>
      <w:lvlText w:val="%6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D9CEF62">
      <w:start w:val="1"/>
      <w:numFmt w:val="decimal"/>
      <w:lvlText w:val="%7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85858EE">
      <w:start w:val="1"/>
      <w:numFmt w:val="decimal"/>
      <w:lvlText w:val="%8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AC450FC">
      <w:start w:val="1"/>
      <w:numFmt w:val="decimal"/>
      <w:lvlText w:val="%9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331975F9"/>
    <w:multiLevelType w:val="hybridMultilevel"/>
    <w:tmpl w:val="C4B01F26"/>
    <w:numStyleLink w:val="Zaimportowanystyl32"/>
  </w:abstractNum>
  <w:abstractNum w:abstractNumId="30">
    <w:nsid w:val="332B3585"/>
    <w:multiLevelType w:val="hybridMultilevel"/>
    <w:tmpl w:val="7AF8F55C"/>
    <w:numStyleLink w:val="Zaimportowanystyl4"/>
  </w:abstractNum>
  <w:abstractNum w:abstractNumId="31">
    <w:nsid w:val="33B018A0"/>
    <w:multiLevelType w:val="hybridMultilevel"/>
    <w:tmpl w:val="BD4CBA4A"/>
    <w:styleLink w:val="Zaimportowanystyl30"/>
    <w:lvl w:ilvl="0" w:tplc="55921D6A">
      <w:start w:val="1"/>
      <w:numFmt w:val="decimal"/>
      <w:lvlText w:val="%1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2D00472">
      <w:start w:val="1"/>
      <w:numFmt w:val="lowerLetter"/>
      <w:lvlText w:val="%2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993" w:hanging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CAA9430">
      <w:start w:val="1"/>
      <w:numFmt w:val="decimal"/>
      <w:lvlText w:val="%3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F6A1E38">
      <w:start w:val="1"/>
      <w:numFmt w:val="decimal"/>
      <w:lvlText w:val="%4."/>
      <w:lvlJc w:val="left"/>
      <w:pPr>
        <w:tabs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748" w:hanging="2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2747DD4">
      <w:start w:val="1"/>
      <w:numFmt w:val="decimal"/>
      <w:lvlText w:val="%5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18A1336">
      <w:start w:val="1"/>
      <w:numFmt w:val="decimal"/>
      <w:lvlText w:val="%6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506D7A4">
      <w:start w:val="1"/>
      <w:numFmt w:val="decimal"/>
      <w:lvlText w:val="%7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EBE251C">
      <w:start w:val="1"/>
      <w:numFmt w:val="decimal"/>
      <w:lvlText w:val="%8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ED64FD2">
      <w:start w:val="1"/>
      <w:numFmt w:val="decimal"/>
      <w:lvlText w:val="%9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412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nsid w:val="34D16DA6"/>
    <w:multiLevelType w:val="hybridMultilevel"/>
    <w:tmpl w:val="8F60FEDE"/>
    <w:styleLink w:val="Zaimportowanystyl2"/>
    <w:lvl w:ilvl="0" w:tplc="2846524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1EC1776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236482C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F24D5F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4607F1C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6D66798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22235C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54E989A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28C440C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36C866CD"/>
    <w:multiLevelType w:val="hybridMultilevel"/>
    <w:tmpl w:val="95E4C8B8"/>
    <w:numStyleLink w:val="Zaimportowanystyl38"/>
  </w:abstractNum>
  <w:abstractNum w:abstractNumId="34">
    <w:nsid w:val="37933117"/>
    <w:multiLevelType w:val="hybridMultilevel"/>
    <w:tmpl w:val="46104F20"/>
    <w:numStyleLink w:val="Zaimportowanystyl1"/>
  </w:abstractNum>
  <w:abstractNum w:abstractNumId="35">
    <w:nsid w:val="38DB62A6"/>
    <w:multiLevelType w:val="hybridMultilevel"/>
    <w:tmpl w:val="95E4C8B8"/>
    <w:styleLink w:val="Zaimportowanystyl38"/>
    <w:lvl w:ilvl="0" w:tplc="B16E624E">
      <w:start w:val="1"/>
      <w:numFmt w:val="decimal"/>
      <w:lvlText w:val="%1)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7F04DB8">
      <w:start w:val="1"/>
      <w:numFmt w:val="decimal"/>
      <w:lvlText w:val="%2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F1ED77A">
      <w:start w:val="1"/>
      <w:numFmt w:val="decimal"/>
      <w:lvlText w:val="%3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F567300">
      <w:start w:val="1"/>
      <w:numFmt w:val="decimal"/>
      <w:lvlText w:val="%4."/>
      <w:lvlJc w:val="left"/>
      <w:pPr>
        <w:tabs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748" w:hanging="2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DCBEBC">
      <w:start w:val="1"/>
      <w:numFmt w:val="decimal"/>
      <w:lvlText w:val="%5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A56ECEA">
      <w:start w:val="1"/>
      <w:numFmt w:val="decimal"/>
      <w:lvlText w:val="%6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B3EEDB6">
      <w:start w:val="1"/>
      <w:numFmt w:val="decimal"/>
      <w:lvlText w:val="%7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BA0454A">
      <w:start w:val="1"/>
      <w:numFmt w:val="decimal"/>
      <w:lvlText w:val="%8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F12F4B0">
      <w:start w:val="1"/>
      <w:numFmt w:val="decimal"/>
      <w:lvlText w:val="%9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412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>
    <w:nsid w:val="39302949"/>
    <w:multiLevelType w:val="hybridMultilevel"/>
    <w:tmpl w:val="46104F20"/>
    <w:styleLink w:val="Zaimportowanystyl1"/>
    <w:lvl w:ilvl="0" w:tplc="166A428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37CB85A">
      <w:start w:val="1"/>
      <w:numFmt w:val="lowerLetter"/>
      <w:lvlText w:val="%2.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160212C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6A4A1B2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EF43B4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0ECE402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D04199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D0E0D84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BD06D84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>
    <w:nsid w:val="393C62E3"/>
    <w:multiLevelType w:val="hybridMultilevel"/>
    <w:tmpl w:val="B654551C"/>
    <w:styleLink w:val="Zaimportowanystyl23"/>
    <w:lvl w:ilvl="0" w:tplc="78BAE772">
      <w:start w:val="1"/>
      <w:numFmt w:val="decimal"/>
      <w:lvlText w:val="%1)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7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904986A">
      <w:start w:val="1"/>
      <w:numFmt w:val="decimal"/>
      <w:lvlText w:val="%2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3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E56000E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993" w:hanging="1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F1A681A">
      <w:start w:val="1"/>
      <w:numFmt w:val="decimal"/>
      <w:lvlText w:val="%4."/>
      <w:lvlJc w:val="left"/>
      <w:pPr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832" w:hanging="3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85C8B38">
      <w:start w:val="1"/>
      <w:numFmt w:val="decimal"/>
      <w:lvlText w:val="%5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59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0006B9C">
      <w:start w:val="1"/>
      <w:numFmt w:val="decimal"/>
      <w:lvlText w:val="%6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31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706DA80">
      <w:start w:val="1"/>
      <w:numFmt w:val="decimal"/>
      <w:lvlText w:val="%7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03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07690BA">
      <w:start w:val="1"/>
      <w:numFmt w:val="decimal"/>
      <w:suff w:val="nothing"/>
      <w:lvlText w:val="%8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580" w:hanging="1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6C8408A">
      <w:start w:val="1"/>
      <w:numFmt w:val="decimal"/>
      <w:lvlText w:val="%9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47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>
    <w:nsid w:val="3C303EBC"/>
    <w:multiLevelType w:val="hybridMultilevel"/>
    <w:tmpl w:val="339A2840"/>
    <w:numStyleLink w:val="Zaimportowanystyl16"/>
  </w:abstractNum>
  <w:abstractNum w:abstractNumId="39">
    <w:nsid w:val="3CE278D0"/>
    <w:multiLevelType w:val="hybridMultilevel"/>
    <w:tmpl w:val="1DBE779A"/>
    <w:numStyleLink w:val="Zaimportowanystyl9"/>
  </w:abstractNum>
  <w:abstractNum w:abstractNumId="40">
    <w:nsid w:val="40EB4485"/>
    <w:multiLevelType w:val="hybridMultilevel"/>
    <w:tmpl w:val="2104E3E4"/>
    <w:numStyleLink w:val="Zaimportowanystyl13"/>
  </w:abstractNum>
  <w:abstractNum w:abstractNumId="41">
    <w:nsid w:val="43E615B9"/>
    <w:multiLevelType w:val="hybridMultilevel"/>
    <w:tmpl w:val="05E8D1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>
    <w:nsid w:val="457C6572"/>
    <w:multiLevelType w:val="hybridMultilevel"/>
    <w:tmpl w:val="AAE46E54"/>
    <w:numStyleLink w:val="Zaimportowanystyl21"/>
  </w:abstractNum>
  <w:abstractNum w:abstractNumId="43">
    <w:nsid w:val="46055E96"/>
    <w:multiLevelType w:val="hybridMultilevel"/>
    <w:tmpl w:val="CA800FAA"/>
    <w:styleLink w:val="Zaimportowanystyl26"/>
    <w:lvl w:ilvl="0" w:tplc="674EA320">
      <w:start w:val="1"/>
      <w:numFmt w:val="decimal"/>
      <w:lvlText w:val="%1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85C6EAA">
      <w:start w:val="1"/>
      <w:numFmt w:val="decimal"/>
      <w:lvlText w:val="%2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2D6FDA8">
      <w:start w:val="1"/>
      <w:numFmt w:val="decimal"/>
      <w:lvlText w:val="%3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3323AD0">
      <w:start w:val="1"/>
      <w:numFmt w:val="decimal"/>
      <w:lvlText w:val="%4."/>
      <w:lvlJc w:val="left"/>
      <w:pPr>
        <w:tabs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748" w:hanging="2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024E39C">
      <w:start w:val="1"/>
      <w:numFmt w:val="decimal"/>
      <w:lvlText w:val="%5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94C897A">
      <w:start w:val="1"/>
      <w:numFmt w:val="decimal"/>
      <w:lvlText w:val="%6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820D93E">
      <w:start w:val="1"/>
      <w:numFmt w:val="decimal"/>
      <w:lvlText w:val="%7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B60E550">
      <w:start w:val="1"/>
      <w:numFmt w:val="decimal"/>
      <w:lvlText w:val="%8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92AA434">
      <w:start w:val="1"/>
      <w:numFmt w:val="decimal"/>
      <w:lvlText w:val="%9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412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>
    <w:nsid w:val="47374DEC"/>
    <w:multiLevelType w:val="hybridMultilevel"/>
    <w:tmpl w:val="8F320644"/>
    <w:numStyleLink w:val="Zaimportowanystyl12"/>
  </w:abstractNum>
  <w:abstractNum w:abstractNumId="45">
    <w:nsid w:val="47944323"/>
    <w:multiLevelType w:val="hybridMultilevel"/>
    <w:tmpl w:val="B3288414"/>
    <w:styleLink w:val="Zaimportowanystyl34"/>
    <w:lvl w:ilvl="0" w:tplc="6584E710">
      <w:start w:val="1"/>
      <w:numFmt w:val="decimal"/>
      <w:lvlText w:val="%1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6A41A84">
      <w:start w:val="1"/>
      <w:numFmt w:val="decimal"/>
      <w:lvlText w:val="%2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993" w:hanging="4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F3879A2">
      <w:start w:val="1"/>
      <w:numFmt w:val="decimal"/>
      <w:lvlText w:val="%3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724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076137E">
      <w:start w:val="1"/>
      <w:numFmt w:val="decimal"/>
      <w:lvlText w:val="%4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444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CE0ED74">
      <w:start w:val="1"/>
      <w:numFmt w:val="decimal"/>
      <w:lvlText w:val="%5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164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81C1AE2">
      <w:start w:val="1"/>
      <w:numFmt w:val="decimal"/>
      <w:lvlText w:val="%6."/>
      <w:lvlJc w:val="left"/>
      <w:pPr>
        <w:tabs>
          <w:tab w:val="left" w:pos="993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64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6E68362">
      <w:start w:val="1"/>
      <w:numFmt w:val="decimal"/>
      <w:lvlText w:val="%7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580" w:hanging="4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B06458C">
      <w:start w:val="1"/>
      <w:numFmt w:val="decimal"/>
      <w:lvlText w:val="%8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324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19ACE3C">
      <w:start w:val="1"/>
      <w:numFmt w:val="decimal"/>
      <w:lvlText w:val="%9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044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>
    <w:nsid w:val="480E0DD8"/>
    <w:multiLevelType w:val="hybridMultilevel"/>
    <w:tmpl w:val="BE30EAAE"/>
    <w:numStyleLink w:val="Zaimportowanystyl8"/>
  </w:abstractNum>
  <w:abstractNum w:abstractNumId="47">
    <w:nsid w:val="4B5A6E94"/>
    <w:multiLevelType w:val="hybridMultilevel"/>
    <w:tmpl w:val="A4561BE8"/>
    <w:lvl w:ilvl="0" w:tplc="D418561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B861AD8"/>
    <w:multiLevelType w:val="hybridMultilevel"/>
    <w:tmpl w:val="FE7A18CC"/>
    <w:numStyleLink w:val="Zaimportowanystyl5"/>
  </w:abstractNum>
  <w:abstractNum w:abstractNumId="49">
    <w:nsid w:val="4B873EC1"/>
    <w:multiLevelType w:val="hybridMultilevel"/>
    <w:tmpl w:val="55AC36CA"/>
    <w:styleLink w:val="Zaimportowanystyl10"/>
    <w:lvl w:ilvl="0" w:tplc="4EDCA09A">
      <w:start w:val="1"/>
      <w:numFmt w:val="decimal"/>
      <w:lvlText w:val="%1)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7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ACEBACE">
      <w:start w:val="1"/>
      <w:numFmt w:val="decimal"/>
      <w:lvlText w:val="%2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1086F90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6C093D8">
      <w:start w:val="1"/>
      <w:numFmt w:val="decimal"/>
      <w:lvlText w:val="%4."/>
      <w:lvlJc w:val="left"/>
      <w:pPr>
        <w:tabs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748" w:hanging="2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2AE8960">
      <w:start w:val="1"/>
      <w:numFmt w:val="decimal"/>
      <w:lvlText w:val="%5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FF6EDF4">
      <w:start w:val="1"/>
      <w:numFmt w:val="decimal"/>
      <w:lvlText w:val="%6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22CFB24">
      <w:start w:val="1"/>
      <w:numFmt w:val="decimal"/>
      <w:lvlText w:val="%7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BD489B2">
      <w:start w:val="1"/>
      <w:numFmt w:val="decimal"/>
      <w:lvlText w:val="%8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F46FAE2">
      <w:start w:val="1"/>
      <w:numFmt w:val="decimal"/>
      <w:lvlText w:val="%9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412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>
    <w:nsid w:val="4C4F2AFF"/>
    <w:multiLevelType w:val="hybridMultilevel"/>
    <w:tmpl w:val="101C7FE4"/>
    <w:numStyleLink w:val="Zaimportowanystyl28"/>
  </w:abstractNum>
  <w:abstractNum w:abstractNumId="51">
    <w:nsid w:val="4F181B04"/>
    <w:multiLevelType w:val="hybridMultilevel"/>
    <w:tmpl w:val="B654551C"/>
    <w:numStyleLink w:val="Zaimportowanystyl23"/>
  </w:abstractNum>
  <w:abstractNum w:abstractNumId="52">
    <w:nsid w:val="50BF0385"/>
    <w:multiLevelType w:val="hybridMultilevel"/>
    <w:tmpl w:val="7ADCF012"/>
    <w:styleLink w:val="Zaimportowanystyl33"/>
    <w:lvl w:ilvl="0" w:tplc="AD3EA036">
      <w:start w:val="1"/>
      <w:numFmt w:val="decimal"/>
      <w:lvlText w:val="%1)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0541C42">
      <w:start w:val="1"/>
      <w:numFmt w:val="decimal"/>
      <w:lvlText w:val="%2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FA2E78E">
      <w:start w:val="1"/>
      <w:numFmt w:val="decimal"/>
      <w:lvlText w:val="%3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96CA058">
      <w:start w:val="1"/>
      <w:numFmt w:val="decimal"/>
      <w:lvlText w:val="%4."/>
      <w:lvlJc w:val="left"/>
      <w:pPr>
        <w:tabs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748" w:hanging="2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5D64102">
      <w:start w:val="1"/>
      <w:numFmt w:val="decimal"/>
      <w:lvlText w:val="%5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53648E8">
      <w:start w:val="1"/>
      <w:numFmt w:val="decimal"/>
      <w:lvlText w:val="%6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2C2E3F0">
      <w:start w:val="1"/>
      <w:numFmt w:val="decimal"/>
      <w:lvlText w:val="%7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E222372">
      <w:start w:val="1"/>
      <w:numFmt w:val="decimal"/>
      <w:lvlText w:val="%8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1F626F4">
      <w:start w:val="1"/>
      <w:numFmt w:val="decimal"/>
      <w:lvlText w:val="%9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412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>
    <w:nsid w:val="5234541C"/>
    <w:multiLevelType w:val="hybridMultilevel"/>
    <w:tmpl w:val="0C08117E"/>
    <w:styleLink w:val="Zaimportowanystyl31"/>
    <w:lvl w:ilvl="0" w:tplc="66AC4C70">
      <w:start w:val="1"/>
      <w:numFmt w:val="decimal"/>
      <w:lvlText w:val="%1)"/>
      <w:lvlJc w:val="left"/>
      <w:pPr>
        <w:tabs>
          <w:tab w:val="left" w:pos="1080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8DE8F0C">
      <w:start w:val="1"/>
      <w:numFmt w:val="decimal"/>
      <w:lvlText w:val="%2."/>
      <w:lvlJc w:val="left"/>
      <w:pPr>
        <w:tabs>
          <w:tab w:val="left" w:pos="1080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C3E62B4">
      <w:start w:val="1"/>
      <w:numFmt w:val="decimal"/>
      <w:lvlText w:val="%3."/>
      <w:lvlJc w:val="left"/>
      <w:pPr>
        <w:tabs>
          <w:tab w:val="left" w:pos="1080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DA21D76">
      <w:start w:val="1"/>
      <w:numFmt w:val="decimal"/>
      <w:lvlText w:val="%4."/>
      <w:lvlJc w:val="left"/>
      <w:pPr>
        <w:tabs>
          <w:tab w:val="left" w:pos="1080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9CA6440">
      <w:start w:val="1"/>
      <w:numFmt w:val="decimal"/>
      <w:lvlText w:val="%5."/>
      <w:lvlJc w:val="left"/>
      <w:pPr>
        <w:tabs>
          <w:tab w:val="left" w:pos="108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A909F3E">
      <w:start w:val="1"/>
      <w:numFmt w:val="decimal"/>
      <w:lvlText w:val="%6."/>
      <w:lvlJc w:val="left"/>
      <w:pPr>
        <w:tabs>
          <w:tab w:val="left" w:pos="1080"/>
        </w:tabs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2CCEDC0">
      <w:start w:val="1"/>
      <w:numFmt w:val="decimal"/>
      <w:lvlText w:val="%7."/>
      <w:lvlJc w:val="left"/>
      <w:pPr>
        <w:tabs>
          <w:tab w:val="left" w:pos="1080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520ADE4">
      <w:start w:val="1"/>
      <w:numFmt w:val="decimal"/>
      <w:lvlText w:val="%8."/>
      <w:lvlJc w:val="left"/>
      <w:pPr>
        <w:tabs>
          <w:tab w:val="left" w:pos="108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9244BD4">
      <w:start w:val="1"/>
      <w:numFmt w:val="decimal"/>
      <w:lvlText w:val="%9."/>
      <w:lvlJc w:val="left"/>
      <w:pPr>
        <w:tabs>
          <w:tab w:val="left" w:pos="1080"/>
        </w:tabs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>
    <w:nsid w:val="52AB29DA"/>
    <w:multiLevelType w:val="hybridMultilevel"/>
    <w:tmpl w:val="7166C87E"/>
    <w:styleLink w:val="Zaimportowanystyl27"/>
    <w:lvl w:ilvl="0" w:tplc="070A7C32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7E8C4BC">
      <w:start w:val="1"/>
      <w:numFmt w:val="decimal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AF0692A">
      <w:start w:val="1"/>
      <w:numFmt w:val="decimal"/>
      <w:lvlText w:val="%3."/>
      <w:lvlJc w:val="left"/>
      <w:pPr>
        <w:ind w:left="21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804C89A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484D146">
      <w:start w:val="1"/>
      <w:numFmt w:val="decimal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47ACE74">
      <w:start w:val="1"/>
      <w:numFmt w:val="decimal"/>
      <w:lvlText w:val="%6."/>
      <w:lvlJc w:val="left"/>
      <w:pPr>
        <w:ind w:left="43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1F6B31A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83A131A">
      <w:start w:val="1"/>
      <w:numFmt w:val="decimal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C642464">
      <w:start w:val="1"/>
      <w:numFmt w:val="decimal"/>
      <w:lvlText w:val="%9."/>
      <w:lvlJc w:val="left"/>
      <w:pPr>
        <w:ind w:left="64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>
    <w:nsid w:val="558B7EED"/>
    <w:multiLevelType w:val="hybridMultilevel"/>
    <w:tmpl w:val="417CB9CA"/>
    <w:styleLink w:val="Zaimportowanystyl6"/>
    <w:lvl w:ilvl="0" w:tplc="FC94761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B2646A2">
      <w:start w:val="1"/>
      <w:numFmt w:val="decimal"/>
      <w:lvlText w:val="%2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490F160">
      <w:start w:val="1"/>
      <w:numFmt w:val="decimal"/>
      <w:lvlText w:val="%3."/>
      <w:lvlJc w:val="left"/>
      <w:pPr>
        <w:tabs>
          <w:tab w:val="left" w:pos="78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8105294">
      <w:start w:val="1"/>
      <w:numFmt w:val="decimal"/>
      <w:lvlText w:val="%4."/>
      <w:lvlJc w:val="left"/>
      <w:pPr>
        <w:tabs>
          <w:tab w:val="left" w:pos="786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BA25886">
      <w:start w:val="1"/>
      <w:numFmt w:val="decimal"/>
      <w:lvlText w:val="%5."/>
      <w:lvlJc w:val="left"/>
      <w:pPr>
        <w:tabs>
          <w:tab w:val="left" w:pos="786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9E032AA">
      <w:start w:val="1"/>
      <w:numFmt w:val="decimal"/>
      <w:lvlText w:val="%6."/>
      <w:lvlJc w:val="left"/>
      <w:pPr>
        <w:tabs>
          <w:tab w:val="left" w:pos="786"/>
        </w:tabs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F36708C">
      <w:start w:val="1"/>
      <w:numFmt w:val="decimal"/>
      <w:lvlText w:val="%7."/>
      <w:lvlJc w:val="left"/>
      <w:pPr>
        <w:tabs>
          <w:tab w:val="left" w:pos="786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AEA0B92">
      <w:start w:val="1"/>
      <w:numFmt w:val="decimal"/>
      <w:lvlText w:val="%8."/>
      <w:lvlJc w:val="left"/>
      <w:pPr>
        <w:tabs>
          <w:tab w:val="left" w:pos="786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F1EBBAC">
      <w:start w:val="1"/>
      <w:numFmt w:val="decimal"/>
      <w:lvlText w:val="%9."/>
      <w:lvlJc w:val="left"/>
      <w:pPr>
        <w:tabs>
          <w:tab w:val="left" w:pos="786"/>
        </w:tabs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>
    <w:nsid w:val="55D64CE3"/>
    <w:multiLevelType w:val="hybridMultilevel"/>
    <w:tmpl w:val="B6E88D56"/>
    <w:styleLink w:val="Zaimportowanystyl19"/>
    <w:lvl w:ilvl="0" w:tplc="9E9C52DE">
      <w:start w:val="1"/>
      <w:numFmt w:val="bullet"/>
      <w:lvlText w:val="-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236CCDA">
      <w:start w:val="1"/>
      <w:numFmt w:val="bullet"/>
      <w:lvlText w:val="-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8CE8528">
      <w:start w:val="1"/>
      <w:numFmt w:val="bullet"/>
      <w:lvlText w:val="-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5069952">
      <w:start w:val="1"/>
      <w:numFmt w:val="bullet"/>
      <w:lvlText w:val="-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4BE0A4C">
      <w:start w:val="1"/>
      <w:numFmt w:val="bullet"/>
      <w:lvlText w:val="-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C706DA2">
      <w:start w:val="1"/>
      <w:numFmt w:val="bullet"/>
      <w:lvlText w:val="-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A9A5464">
      <w:start w:val="1"/>
      <w:numFmt w:val="bullet"/>
      <w:lvlText w:val="-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43ECB58">
      <w:start w:val="1"/>
      <w:numFmt w:val="bullet"/>
      <w:lvlText w:val="-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5101242">
      <w:start w:val="1"/>
      <w:numFmt w:val="bullet"/>
      <w:lvlText w:val="-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>
    <w:nsid w:val="581A2FA9"/>
    <w:multiLevelType w:val="hybridMultilevel"/>
    <w:tmpl w:val="2104E3E4"/>
    <w:styleLink w:val="Zaimportowanystyl13"/>
    <w:lvl w:ilvl="0" w:tplc="5680E33C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C226A60">
      <w:start w:val="1"/>
      <w:numFmt w:val="decimal"/>
      <w:lvlText w:val="%2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916" w:hanging="1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29C1D30">
      <w:start w:val="1"/>
      <w:numFmt w:val="decimal"/>
      <w:lvlText w:val="%3.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832" w:hanging="3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2507520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2B257C2">
      <w:start w:val="1"/>
      <w:numFmt w:val="decimal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54A5C52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0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BBAE2AA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580" w:hanging="2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E4E05EA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E448D66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1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>
    <w:nsid w:val="59112735"/>
    <w:multiLevelType w:val="hybridMultilevel"/>
    <w:tmpl w:val="9472403E"/>
    <w:styleLink w:val="Zaimportowanystyl24"/>
    <w:lvl w:ilvl="0" w:tplc="1892EA1C">
      <w:start w:val="1"/>
      <w:numFmt w:val="decimal"/>
      <w:lvlText w:val="%1)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7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8546D46">
      <w:start w:val="1"/>
      <w:numFmt w:val="decimal"/>
      <w:lvlText w:val="%2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3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0EAE11C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993" w:hanging="1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0368942">
      <w:start w:val="1"/>
      <w:numFmt w:val="decimal"/>
      <w:lvlText w:val="%4."/>
      <w:lvlJc w:val="left"/>
      <w:pPr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832" w:hanging="3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0A2306C">
      <w:start w:val="1"/>
      <w:numFmt w:val="decimal"/>
      <w:lvlText w:val="%5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59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316B7F6">
      <w:start w:val="1"/>
      <w:numFmt w:val="decimal"/>
      <w:lvlText w:val="%6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31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0A04DE0">
      <w:start w:val="1"/>
      <w:numFmt w:val="decimal"/>
      <w:lvlText w:val="%7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03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3083AB6">
      <w:start w:val="1"/>
      <w:numFmt w:val="decimal"/>
      <w:suff w:val="nothing"/>
      <w:lvlText w:val="%8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580" w:hanging="1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A6CB19A">
      <w:start w:val="1"/>
      <w:numFmt w:val="decimal"/>
      <w:lvlText w:val="%9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47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>
    <w:nsid w:val="5D986990"/>
    <w:multiLevelType w:val="hybridMultilevel"/>
    <w:tmpl w:val="0D3C3BE0"/>
    <w:styleLink w:val="Zaimportowanystyl3"/>
    <w:lvl w:ilvl="0" w:tplc="8F30C65C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16615E6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BECB1D6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A8A506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19C8774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9C209D8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45EB79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F22ECBA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9DA7256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>
    <w:nsid w:val="5E2E522F"/>
    <w:multiLevelType w:val="hybridMultilevel"/>
    <w:tmpl w:val="58041FC4"/>
    <w:styleLink w:val="Zaimportowanystyl35"/>
    <w:lvl w:ilvl="0" w:tplc="24A8AB7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9A83AE0">
      <w:start w:val="1"/>
      <w:numFmt w:val="decimal"/>
      <w:lvlText w:val="%2)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C843A06">
      <w:start w:val="1"/>
      <w:numFmt w:val="lowerRoman"/>
      <w:lvlText w:val="%3."/>
      <w:lvlJc w:val="left"/>
      <w:pPr>
        <w:ind w:left="1866" w:hanging="3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CF6CCEC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9CEE60E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8D2F9A2">
      <w:start w:val="1"/>
      <w:numFmt w:val="lowerRoman"/>
      <w:lvlText w:val="%6."/>
      <w:lvlJc w:val="left"/>
      <w:pPr>
        <w:ind w:left="4026" w:hanging="3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13033C2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32CE8F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238B9C2">
      <w:start w:val="1"/>
      <w:numFmt w:val="lowerRoman"/>
      <w:lvlText w:val="%9."/>
      <w:lvlJc w:val="left"/>
      <w:pPr>
        <w:ind w:left="6186" w:hanging="3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>
    <w:nsid w:val="5EFD5389"/>
    <w:multiLevelType w:val="hybridMultilevel"/>
    <w:tmpl w:val="0C08117E"/>
    <w:numStyleLink w:val="Zaimportowanystyl31"/>
  </w:abstractNum>
  <w:abstractNum w:abstractNumId="62">
    <w:nsid w:val="61541604"/>
    <w:multiLevelType w:val="hybridMultilevel"/>
    <w:tmpl w:val="F7C6ECD2"/>
    <w:numStyleLink w:val="Zaimportowanystyl36"/>
  </w:abstractNum>
  <w:abstractNum w:abstractNumId="63">
    <w:nsid w:val="631A1AA0"/>
    <w:multiLevelType w:val="hybridMultilevel"/>
    <w:tmpl w:val="A5C4C174"/>
    <w:numStyleLink w:val="Zaimportowanystyl17"/>
  </w:abstractNum>
  <w:abstractNum w:abstractNumId="64">
    <w:nsid w:val="66965B47"/>
    <w:multiLevelType w:val="hybridMultilevel"/>
    <w:tmpl w:val="F7C6ECD2"/>
    <w:styleLink w:val="Zaimportowanystyl36"/>
    <w:lvl w:ilvl="0" w:tplc="C18C8C46">
      <w:start w:val="1"/>
      <w:numFmt w:val="decimal"/>
      <w:lvlText w:val="%1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000E4FC">
      <w:start w:val="1"/>
      <w:numFmt w:val="decimal"/>
      <w:lvlText w:val="%2)"/>
      <w:lvlJc w:val="left"/>
      <w:pPr>
        <w:ind w:left="993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40CE166">
      <w:start w:val="1"/>
      <w:numFmt w:val="lowerRoman"/>
      <w:lvlText w:val="%3."/>
      <w:lvlJc w:val="left"/>
      <w:pPr>
        <w:ind w:left="1713" w:hanging="4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74E0D8C">
      <w:start w:val="1"/>
      <w:numFmt w:val="decimal"/>
      <w:lvlText w:val="%4."/>
      <w:lvlJc w:val="left"/>
      <w:pPr>
        <w:ind w:left="2433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A52E9AC">
      <w:start w:val="1"/>
      <w:numFmt w:val="lowerLetter"/>
      <w:lvlText w:val="%5."/>
      <w:lvlJc w:val="left"/>
      <w:pPr>
        <w:ind w:left="3153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BD40AEC">
      <w:start w:val="1"/>
      <w:numFmt w:val="lowerRoman"/>
      <w:lvlText w:val="%6."/>
      <w:lvlJc w:val="left"/>
      <w:pPr>
        <w:ind w:left="3873" w:hanging="4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97063DC">
      <w:start w:val="1"/>
      <w:numFmt w:val="decimal"/>
      <w:lvlText w:val="%7."/>
      <w:lvlJc w:val="left"/>
      <w:pPr>
        <w:ind w:left="4593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F7C5B78">
      <w:start w:val="1"/>
      <w:numFmt w:val="lowerLetter"/>
      <w:lvlText w:val="%8."/>
      <w:lvlJc w:val="left"/>
      <w:pPr>
        <w:ind w:left="5313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89C5554">
      <w:start w:val="1"/>
      <w:numFmt w:val="lowerRoman"/>
      <w:lvlText w:val="%9."/>
      <w:lvlJc w:val="left"/>
      <w:pPr>
        <w:ind w:left="6033" w:hanging="4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>
    <w:nsid w:val="66FF0033"/>
    <w:multiLevelType w:val="hybridMultilevel"/>
    <w:tmpl w:val="1DD28936"/>
    <w:numStyleLink w:val="Zaimportowanystyl37"/>
  </w:abstractNum>
  <w:abstractNum w:abstractNumId="66">
    <w:nsid w:val="6A093530"/>
    <w:multiLevelType w:val="hybridMultilevel"/>
    <w:tmpl w:val="64D264D2"/>
    <w:styleLink w:val="Zaimportowanystyl14"/>
    <w:lvl w:ilvl="0" w:tplc="224C0D08">
      <w:start w:val="1"/>
      <w:numFmt w:val="decimal"/>
      <w:lvlText w:val="%1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7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B24C82E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15CF5DA">
      <w:start w:val="1"/>
      <w:numFmt w:val="decimal"/>
      <w:lvlText w:val="%3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03A4C58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748" w:hanging="2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2C487AC">
      <w:start w:val="1"/>
      <w:numFmt w:val="decimal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612B372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6D6C77E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24C85BE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918E038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412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>
    <w:nsid w:val="6A0A4F58"/>
    <w:multiLevelType w:val="hybridMultilevel"/>
    <w:tmpl w:val="F5160148"/>
    <w:lvl w:ilvl="0" w:tplc="4CF0FDDE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8">
    <w:nsid w:val="6AFE6F3C"/>
    <w:multiLevelType w:val="hybridMultilevel"/>
    <w:tmpl w:val="1DD28936"/>
    <w:styleLink w:val="Zaimportowanystyl37"/>
    <w:lvl w:ilvl="0" w:tplc="84E85D3E">
      <w:start w:val="1"/>
      <w:numFmt w:val="decimal"/>
      <w:lvlText w:val="%1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0EA7D5C">
      <w:start w:val="1"/>
      <w:numFmt w:val="decimal"/>
      <w:lvlText w:val="%2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3DA8208">
      <w:start w:val="1"/>
      <w:numFmt w:val="decimal"/>
      <w:lvlText w:val="%3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81C1E92">
      <w:start w:val="1"/>
      <w:numFmt w:val="decimal"/>
      <w:lvlText w:val="%4."/>
      <w:lvlJc w:val="left"/>
      <w:pPr>
        <w:tabs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748" w:hanging="2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6504020">
      <w:start w:val="1"/>
      <w:numFmt w:val="decimal"/>
      <w:lvlText w:val="%5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E10ED96">
      <w:start w:val="1"/>
      <w:numFmt w:val="decimal"/>
      <w:lvlText w:val="%6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87AF760">
      <w:start w:val="1"/>
      <w:numFmt w:val="decimal"/>
      <w:lvlText w:val="%7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C706032">
      <w:start w:val="1"/>
      <w:numFmt w:val="decimal"/>
      <w:lvlText w:val="%8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1FEA50C">
      <w:start w:val="1"/>
      <w:numFmt w:val="decimal"/>
      <w:lvlText w:val="%9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412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>
    <w:nsid w:val="6E6016D3"/>
    <w:multiLevelType w:val="hybridMultilevel"/>
    <w:tmpl w:val="AAE46E54"/>
    <w:styleLink w:val="Zaimportowanystyl21"/>
    <w:lvl w:ilvl="0" w:tplc="E43EACE4">
      <w:start w:val="1"/>
      <w:numFmt w:val="decimal"/>
      <w:lvlText w:val="%1)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7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54E6F9E">
      <w:start w:val="1"/>
      <w:numFmt w:val="decimal"/>
      <w:lvlText w:val="%2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3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F3EFB88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993" w:hanging="1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E307CCE">
      <w:start w:val="1"/>
      <w:numFmt w:val="decimal"/>
      <w:lvlText w:val="%4."/>
      <w:lvlJc w:val="left"/>
      <w:pPr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832" w:hanging="3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6FA1AE8">
      <w:start w:val="1"/>
      <w:numFmt w:val="decimal"/>
      <w:lvlText w:val="%5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59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52A9B86">
      <w:start w:val="1"/>
      <w:numFmt w:val="decimal"/>
      <w:lvlText w:val="%6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31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EE6B672">
      <w:start w:val="1"/>
      <w:numFmt w:val="decimal"/>
      <w:lvlText w:val="%7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03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6DA453E">
      <w:start w:val="1"/>
      <w:numFmt w:val="decimal"/>
      <w:suff w:val="nothing"/>
      <w:lvlText w:val="%8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580" w:hanging="1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AAA5354">
      <w:start w:val="1"/>
      <w:numFmt w:val="decimal"/>
      <w:lvlText w:val="%9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47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>
    <w:nsid w:val="6E981C55"/>
    <w:multiLevelType w:val="hybridMultilevel"/>
    <w:tmpl w:val="339A2840"/>
    <w:styleLink w:val="Zaimportowanystyl16"/>
    <w:lvl w:ilvl="0" w:tplc="7FCC5C3A">
      <w:start w:val="1"/>
      <w:numFmt w:val="bullet"/>
      <w:lvlText w:val="-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353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226046">
      <w:start w:val="1"/>
      <w:numFmt w:val="bullet"/>
      <w:lvlText w:val="-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468E634">
      <w:start w:val="1"/>
      <w:numFmt w:val="bullet"/>
      <w:lvlText w:val="-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42A3BD6">
      <w:start w:val="1"/>
      <w:numFmt w:val="bullet"/>
      <w:lvlText w:val="-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764EB3C">
      <w:start w:val="1"/>
      <w:numFmt w:val="bullet"/>
      <w:lvlText w:val="-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5845FA0">
      <w:start w:val="1"/>
      <w:numFmt w:val="bullet"/>
      <w:lvlText w:val="-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910AA50">
      <w:start w:val="1"/>
      <w:numFmt w:val="bullet"/>
      <w:lvlText w:val="-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AD44812">
      <w:start w:val="1"/>
      <w:numFmt w:val="bullet"/>
      <w:lvlText w:val="-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A09B98">
      <w:start w:val="1"/>
      <w:numFmt w:val="bullet"/>
      <w:lvlText w:val="-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>
    <w:nsid w:val="6EE6489C"/>
    <w:multiLevelType w:val="hybridMultilevel"/>
    <w:tmpl w:val="ECF8AF4C"/>
    <w:numStyleLink w:val="Zaimportowanystyl18"/>
  </w:abstractNum>
  <w:abstractNum w:abstractNumId="72">
    <w:nsid w:val="703B5B23"/>
    <w:multiLevelType w:val="hybridMultilevel"/>
    <w:tmpl w:val="B6E88D56"/>
    <w:numStyleLink w:val="Zaimportowanystyl19"/>
  </w:abstractNum>
  <w:abstractNum w:abstractNumId="73">
    <w:nsid w:val="71B45963"/>
    <w:multiLevelType w:val="hybridMultilevel"/>
    <w:tmpl w:val="1DB4CFBC"/>
    <w:numStyleLink w:val="Zaimportowanystyl25"/>
  </w:abstractNum>
  <w:abstractNum w:abstractNumId="74">
    <w:nsid w:val="73653C7B"/>
    <w:multiLevelType w:val="hybridMultilevel"/>
    <w:tmpl w:val="8F60FEDE"/>
    <w:numStyleLink w:val="Zaimportowanystyl2"/>
  </w:abstractNum>
  <w:abstractNum w:abstractNumId="75">
    <w:nsid w:val="76F15860"/>
    <w:multiLevelType w:val="hybridMultilevel"/>
    <w:tmpl w:val="64D264D2"/>
    <w:numStyleLink w:val="Zaimportowanystyl14"/>
  </w:abstractNum>
  <w:abstractNum w:abstractNumId="76">
    <w:nsid w:val="78C31405"/>
    <w:multiLevelType w:val="hybridMultilevel"/>
    <w:tmpl w:val="0D3C3BE0"/>
    <w:numStyleLink w:val="Zaimportowanystyl3"/>
  </w:abstractNum>
  <w:abstractNum w:abstractNumId="77">
    <w:nsid w:val="78D5527B"/>
    <w:multiLevelType w:val="hybridMultilevel"/>
    <w:tmpl w:val="7AF8F55C"/>
    <w:numStyleLink w:val="Zaimportowanystyl4"/>
  </w:abstractNum>
  <w:abstractNum w:abstractNumId="78">
    <w:nsid w:val="78D560A7"/>
    <w:multiLevelType w:val="hybridMultilevel"/>
    <w:tmpl w:val="7AF8F55C"/>
    <w:styleLink w:val="Zaimportowanystyl4"/>
    <w:lvl w:ilvl="0" w:tplc="7D12B5B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A4AEEE4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08A0D16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1AA9F3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2B8686E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588F82E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BF4213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A0C51F6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06C4F88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>
    <w:nsid w:val="7A513CB2"/>
    <w:multiLevelType w:val="hybridMultilevel"/>
    <w:tmpl w:val="7C3ED054"/>
    <w:numStyleLink w:val="Zaimportowanystyl20"/>
  </w:abstractNum>
  <w:abstractNum w:abstractNumId="80">
    <w:nsid w:val="7AC76FAA"/>
    <w:multiLevelType w:val="hybridMultilevel"/>
    <w:tmpl w:val="6A722FD2"/>
    <w:numStyleLink w:val="Zaimportowanystyl7"/>
  </w:abstractNum>
  <w:abstractNum w:abstractNumId="81">
    <w:nsid w:val="7C8A0AD0"/>
    <w:multiLevelType w:val="hybridMultilevel"/>
    <w:tmpl w:val="1DBE779A"/>
    <w:styleLink w:val="Zaimportowanystyl9"/>
    <w:lvl w:ilvl="0" w:tplc="C166F5C6">
      <w:start w:val="1"/>
      <w:numFmt w:val="decimal"/>
      <w:lvlText w:val="%1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2484240">
      <w:start w:val="1"/>
      <w:numFmt w:val="decimal"/>
      <w:lvlText w:val="%2."/>
      <w:lvlJc w:val="left"/>
      <w:pPr>
        <w:ind w:left="39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9F88646">
      <w:start w:val="1"/>
      <w:numFmt w:val="decimal"/>
      <w:lvlText w:val="%3."/>
      <w:lvlJc w:val="left"/>
      <w:pPr>
        <w:ind w:left="111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02AF72">
      <w:start w:val="1"/>
      <w:numFmt w:val="decimal"/>
      <w:lvlText w:val="%4."/>
      <w:lvlJc w:val="left"/>
      <w:pPr>
        <w:ind w:left="183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482B500">
      <w:start w:val="1"/>
      <w:numFmt w:val="decimal"/>
      <w:lvlText w:val="%5."/>
      <w:lvlJc w:val="left"/>
      <w:pPr>
        <w:ind w:left="255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9B4CBD8">
      <w:start w:val="1"/>
      <w:numFmt w:val="decimal"/>
      <w:lvlText w:val="%6."/>
      <w:lvlJc w:val="left"/>
      <w:pPr>
        <w:ind w:left="327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15CBEB8">
      <w:start w:val="1"/>
      <w:numFmt w:val="decimal"/>
      <w:lvlText w:val="%7."/>
      <w:lvlJc w:val="left"/>
      <w:pPr>
        <w:ind w:left="399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CB0D5A6">
      <w:start w:val="1"/>
      <w:numFmt w:val="decimal"/>
      <w:lvlText w:val="%8."/>
      <w:lvlJc w:val="left"/>
      <w:pPr>
        <w:ind w:left="471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0F497F6">
      <w:start w:val="1"/>
      <w:numFmt w:val="decimal"/>
      <w:lvlText w:val="%9."/>
      <w:lvlJc w:val="left"/>
      <w:pPr>
        <w:ind w:left="543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2">
    <w:nsid w:val="7E02706B"/>
    <w:multiLevelType w:val="hybridMultilevel"/>
    <w:tmpl w:val="ECF8AF4C"/>
    <w:styleLink w:val="Zaimportowanystyl18"/>
    <w:lvl w:ilvl="0" w:tplc="8892BB0A">
      <w:start w:val="1"/>
      <w:numFmt w:val="lowerLetter"/>
      <w:suff w:val="nothing"/>
      <w:lvlText w:val="%1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993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8C2474A">
      <w:start w:val="1"/>
      <w:numFmt w:val="decimal"/>
      <w:lvlText w:val="%2."/>
      <w:lvlJc w:val="left"/>
      <w:pPr>
        <w:tabs>
          <w:tab w:val="left" w:pos="916"/>
          <w:tab w:val="num" w:pos="136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442" w:hanging="3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F8C4314">
      <w:start w:val="1"/>
      <w:numFmt w:val="decimal"/>
      <w:lvlText w:val="%3."/>
      <w:lvlJc w:val="left"/>
      <w:pPr>
        <w:tabs>
          <w:tab w:val="left" w:pos="916"/>
          <w:tab w:val="left" w:pos="1832"/>
          <w:tab w:val="num" w:pos="208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162" w:hanging="3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1B6C662">
      <w:start w:val="1"/>
      <w:numFmt w:val="decimal"/>
      <w:lvlText w:val="%4."/>
      <w:lvlJc w:val="left"/>
      <w:pPr>
        <w:tabs>
          <w:tab w:val="left" w:pos="916"/>
          <w:tab w:val="left" w:pos="1832"/>
          <w:tab w:val="num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825" w:hanging="3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036B6F4">
      <w:start w:val="1"/>
      <w:numFmt w:val="decimal"/>
      <w:lvlText w:val="%5."/>
      <w:lvlJc w:val="left"/>
      <w:pPr>
        <w:tabs>
          <w:tab w:val="left" w:pos="916"/>
          <w:tab w:val="left" w:pos="1832"/>
          <w:tab w:val="left" w:pos="2748"/>
          <w:tab w:val="num" w:pos="352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2" w:hanging="3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4E6E758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num" w:pos="4245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322" w:hanging="3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8A2E9F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num" w:pos="4965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042" w:hanging="3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60877E4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num" w:pos="5685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762" w:hanging="3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AA6414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num" w:pos="6405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482" w:hanging="3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3">
    <w:nsid w:val="7E6C3DCF"/>
    <w:multiLevelType w:val="hybridMultilevel"/>
    <w:tmpl w:val="C4B01F26"/>
    <w:styleLink w:val="Zaimportowanystyl32"/>
    <w:lvl w:ilvl="0" w:tplc="49EC692A">
      <w:start w:val="1"/>
      <w:numFmt w:val="decimal"/>
      <w:lvlText w:val="%1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7E6FEA6">
      <w:start w:val="1"/>
      <w:numFmt w:val="decimal"/>
      <w:lvlText w:val="%2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440" w:hanging="2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184D8F0">
      <w:start w:val="1"/>
      <w:numFmt w:val="decimal"/>
      <w:lvlText w:val="%3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160" w:hanging="2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31C1BD6">
      <w:start w:val="1"/>
      <w:numFmt w:val="decimal"/>
      <w:suff w:val="nothing"/>
      <w:lvlText w:val="%4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748" w:hanging="1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5FCC97A">
      <w:start w:val="1"/>
      <w:numFmt w:val="decimal"/>
      <w:lvlText w:val="%5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600" w:hanging="2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6CA8CB6">
      <w:start w:val="1"/>
      <w:numFmt w:val="decimal"/>
      <w:lvlText w:val="%6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320" w:hanging="2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CD886D6">
      <w:start w:val="1"/>
      <w:numFmt w:val="decimal"/>
      <w:lvlText w:val="%7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040" w:hanging="2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A100268">
      <w:start w:val="1"/>
      <w:numFmt w:val="decimal"/>
      <w:lvlText w:val="%8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760" w:hanging="2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B54A9AA">
      <w:start w:val="1"/>
      <w:numFmt w:val="decimal"/>
      <w:lvlText w:val="%9."/>
      <w:lvlJc w:val="left"/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412" w:hanging="2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6"/>
  </w:num>
  <w:num w:numId="2">
    <w:abstractNumId w:val="34"/>
  </w:num>
  <w:num w:numId="3">
    <w:abstractNumId w:val="32"/>
  </w:num>
  <w:num w:numId="4">
    <w:abstractNumId w:val="74"/>
  </w:num>
  <w:num w:numId="5">
    <w:abstractNumId w:val="34"/>
    <w:lvlOverride w:ilvl="0">
      <w:startOverride w:val="4"/>
    </w:lvlOverride>
  </w:num>
  <w:num w:numId="6">
    <w:abstractNumId w:val="59"/>
  </w:num>
  <w:num w:numId="7">
    <w:abstractNumId w:val="76"/>
  </w:num>
  <w:num w:numId="8">
    <w:abstractNumId w:val="78"/>
  </w:num>
  <w:num w:numId="9">
    <w:abstractNumId w:val="77"/>
  </w:num>
  <w:num w:numId="10">
    <w:abstractNumId w:val="7"/>
  </w:num>
  <w:num w:numId="11">
    <w:abstractNumId w:val="48"/>
  </w:num>
  <w:num w:numId="12">
    <w:abstractNumId w:val="55"/>
  </w:num>
  <w:num w:numId="13">
    <w:abstractNumId w:val="8"/>
  </w:num>
  <w:num w:numId="14">
    <w:abstractNumId w:val="8"/>
    <w:lvlOverride w:ilvl="0">
      <w:startOverride w:val="14"/>
    </w:lvlOverride>
  </w:num>
  <w:num w:numId="15">
    <w:abstractNumId w:val="5"/>
  </w:num>
  <w:num w:numId="16">
    <w:abstractNumId w:val="18"/>
  </w:num>
  <w:num w:numId="17">
    <w:abstractNumId w:val="8"/>
    <w:lvlOverride w:ilvl="0">
      <w:startOverride w:val="20"/>
      <w:lvl w:ilvl="0" w:tplc="A3D6D380">
        <w:start w:val="20"/>
        <w:numFmt w:val="decimal"/>
        <w:lvlText w:val="%1."/>
        <w:lvlJc w:val="left"/>
        <w:pPr>
          <w:tabs>
            <w:tab w:val="num" w:pos="284"/>
          </w:tabs>
          <w:ind w:left="35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FE85F74">
        <w:start w:val="1"/>
        <w:numFmt w:val="decimal"/>
        <w:lvlText w:val="%2)"/>
        <w:lvlJc w:val="left"/>
        <w:pPr>
          <w:tabs>
            <w:tab w:val="left" w:pos="284"/>
            <w:tab w:val="num" w:pos="783"/>
          </w:tabs>
          <w:ind w:left="856" w:hanging="4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9FC971C">
        <w:start w:val="1"/>
        <w:numFmt w:val="decimal"/>
        <w:lvlText w:val="%3."/>
        <w:lvlJc w:val="left"/>
        <w:pPr>
          <w:tabs>
            <w:tab w:val="left" w:pos="284"/>
            <w:tab w:val="num" w:pos="2157"/>
          </w:tabs>
          <w:ind w:left="2230" w:hanging="4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AC22DB6">
        <w:start w:val="1"/>
        <w:numFmt w:val="decimal"/>
        <w:lvlText w:val="%4."/>
        <w:lvlJc w:val="left"/>
        <w:pPr>
          <w:tabs>
            <w:tab w:val="left" w:pos="284"/>
            <w:tab w:val="num" w:pos="2877"/>
          </w:tabs>
          <w:ind w:left="2950" w:hanging="4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80840BA">
        <w:start w:val="1"/>
        <w:numFmt w:val="decimal"/>
        <w:lvlText w:val="%5."/>
        <w:lvlJc w:val="left"/>
        <w:pPr>
          <w:tabs>
            <w:tab w:val="left" w:pos="284"/>
            <w:tab w:val="num" w:pos="3597"/>
          </w:tabs>
          <w:ind w:left="3670" w:hanging="4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3A841B8">
        <w:start w:val="1"/>
        <w:numFmt w:val="decimal"/>
        <w:lvlText w:val="%6."/>
        <w:lvlJc w:val="left"/>
        <w:pPr>
          <w:tabs>
            <w:tab w:val="left" w:pos="284"/>
            <w:tab w:val="num" w:pos="4317"/>
          </w:tabs>
          <w:ind w:left="4390" w:hanging="4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C4EB784">
        <w:start w:val="1"/>
        <w:numFmt w:val="decimal"/>
        <w:lvlText w:val="%7."/>
        <w:lvlJc w:val="left"/>
        <w:pPr>
          <w:tabs>
            <w:tab w:val="left" w:pos="284"/>
            <w:tab w:val="num" w:pos="5037"/>
          </w:tabs>
          <w:ind w:left="5110" w:hanging="4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996AA24">
        <w:start w:val="1"/>
        <w:numFmt w:val="decimal"/>
        <w:lvlText w:val="%8."/>
        <w:lvlJc w:val="left"/>
        <w:pPr>
          <w:tabs>
            <w:tab w:val="left" w:pos="284"/>
            <w:tab w:val="num" w:pos="5757"/>
          </w:tabs>
          <w:ind w:left="5830" w:hanging="4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B1A630C">
        <w:start w:val="1"/>
        <w:numFmt w:val="decimal"/>
        <w:lvlText w:val="%9."/>
        <w:lvlJc w:val="left"/>
        <w:pPr>
          <w:tabs>
            <w:tab w:val="left" w:pos="284"/>
            <w:tab w:val="num" w:pos="6477"/>
          </w:tabs>
          <w:ind w:left="6550" w:hanging="4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8"/>
    <w:lvlOverride w:ilvl="0">
      <w:lvl w:ilvl="0" w:tplc="A3D6D380">
        <w:start w:val="1"/>
        <w:numFmt w:val="decimal"/>
        <w:lvlText w:val="%1."/>
        <w:lvlJc w:val="left"/>
        <w:pPr>
          <w:tabs>
            <w:tab w:val="num" w:pos="28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FE85F74">
        <w:start w:val="1"/>
        <w:numFmt w:val="decimal"/>
        <w:lvlText w:val="%2)"/>
        <w:lvlJc w:val="left"/>
        <w:pPr>
          <w:tabs>
            <w:tab w:val="left" w:pos="284"/>
            <w:tab w:val="num" w:pos="786"/>
          </w:tabs>
          <w:ind w:left="862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9FC971C">
        <w:start w:val="1"/>
        <w:numFmt w:val="decimal"/>
        <w:lvlText w:val="%3."/>
        <w:lvlJc w:val="left"/>
        <w:pPr>
          <w:tabs>
            <w:tab w:val="left" w:pos="284"/>
            <w:tab w:val="num" w:pos="2160"/>
          </w:tabs>
          <w:ind w:left="2236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AC22DB6">
        <w:start w:val="1"/>
        <w:numFmt w:val="decimal"/>
        <w:lvlText w:val="%4."/>
        <w:lvlJc w:val="left"/>
        <w:pPr>
          <w:tabs>
            <w:tab w:val="left" w:pos="284"/>
            <w:tab w:val="num" w:pos="2880"/>
          </w:tabs>
          <w:ind w:left="2956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80840BA">
        <w:start w:val="1"/>
        <w:numFmt w:val="decimal"/>
        <w:lvlText w:val="%5."/>
        <w:lvlJc w:val="left"/>
        <w:pPr>
          <w:tabs>
            <w:tab w:val="left" w:pos="284"/>
            <w:tab w:val="num" w:pos="3600"/>
          </w:tabs>
          <w:ind w:left="3676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3A841B8">
        <w:start w:val="1"/>
        <w:numFmt w:val="decimal"/>
        <w:lvlText w:val="%6."/>
        <w:lvlJc w:val="left"/>
        <w:pPr>
          <w:tabs>
            <w:tab w:val="left" w:pos="284"/>
            <w:tab w:val="num" w:pos="4320"/>
          </w:tabs>
          <w:ind w:left="4396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C4EB784">
        <w:start w:val="1"/>
        <w:numFmt w:val="decimal"/>
        <w:lvlText w:val="%7."/>
        <w:lvlJc w:val="left"/>
        <w:pPr>
          <w:tabs>
            <w:tab w:val="left" w:pos="284"/>
            <w:tab w:val="num" w:pos="5040"/>
          </w:tabs>
          <w:ind w:left="5116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996AA24">
        <w:start w:val="1"/>
        <w:numFmt w:val="decimal"/>
        <w:lvlText w:val="%8."/>
        <w:lvlJc w:val="left"/>
        <w:pPr>
          <w:tabs>
            <w:tab w:val="left" w:pos="284"/>
            <w:tab w:val="num" w:pos="5760"/>
          </w:tabs>
          <w:ind w:left="5836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B1A630C">
        <w:start w:val="1"/>
        <w:numFmt w:val="decimal"/>
        <w:lvlText w:val="%9."/>
        <w:lvlJc w:val="left"/>
        <w:pPr>
          <w:tabs>
            <w:tab w:val="left" w:pos="284"/>
            <w:tab w:val="num" w:pos="6480"/>
          </w:tabs>
          <w:ind w:left="6556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8"/>
    <w:lvlOverride w:ilvl="0">
      <w:lvl w:ilvl="0" w:tplc="A3D6D38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FE85F74">
        <w:start w:val="1"/>
        <w:numFmt w:val="decimal"/>
        <w:lvlText w:val="%2)"/>
        <w:lvlJc w:val="left"/>
        <w:pPr>
          <w:tabs>
            <w:tab w:val="left" w:pos="433"/>
          </w:tabs>
          <w:ind w:left="786" w:hanging="360"/>
        </w:pPr>
        <w:rPr>
          <w:rFonts w:ascii="Times New Roman" w:hAnsi="Times New Roman" w:cs="Times New Roman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 w:tplc="49FC971C">
        <w:start w:val="1"/>
        <w:numFmt w:val="decimal"/>
        <w:lvlText w:val="%3."/>
        <w:lvlJc w:val="left"/>
        <w:pPr>
          <w:tabs>
            <w:tab w:val="left" w:pos="433"/>
            <w:tab w:val="left" w:pos="786"/>
          </w:tabs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AC22DB6">
        <w:start w:val="1"/>
        <w:numFmt w:val="decimal"/>
        <w:lvlText w:val="%4."/>
        <w:lvlJc w:val="left"/>
        <w:pPr>
          <w:tabs>
            <w:tab w:val="left" w:pos="433"/>
            <w:tab w:val="left" w:pos="786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80840BA">
        <w:start w:val="1"/>
        <w:numFmt w:val="decimal"/>
        <w:lvlText w:val="%5."/>
        <w:lvlJc w:val="left"/>
        <w:pPr>
          <w:tabs>
            <w:tab w:val="left" w:pos="433"/>
            <w:tab w:val="left" w:pos="786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3A841B8">
        <w:start w:val="1"/>
        <w:numFmt w:val="decimal"/>
        <w:lvlText w:val="%6."/>
        <w:lvlJc w:val="left"/>
        <w:pPr>
          <w:tabs>
            <w:tab w:val="left" w:pos="433"/>
            <w:tab w:val="left" w:pos="786"/>
          </w:tabs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C4EB784">
        <w:start w:val="1"/>
        <w:numFmt w:val="decimal"/>
        <w:lvlText w:val="%7."/>
        <w:lvlJc w:val="left"/>
        <w:pPr>
          <w:tabs>
            <w:tab w:val="left" w:pos="433"/>
            <w:tab w:val="left" w:pos="786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996AA24">
        <w:start w:val="1"/>
        <w:numFmt w:val="decimal"/>
        <w:lvlText w:val="%8."/>
        <w:lvlJc w:val="left"/>
        <w:pPr>
          <w:tabs>
            <w:tab w:val="left" w:pos="433"/>
            <w:tab w:val="left" w:pos="786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B1A630C">
        <w:start w:val="1"/>
        <w:numFmt w:val="decimal"/>
        <w:lvlText w:val="%9."/>
        <w:lvlJc w:val="left"/>
        <w:pPr>
          <w:tabs>
            <w:tab w:val="left" w:pos="433"/>
            <w:tab w:val="left" w:pos="786"/>
          </w:tabs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21"/>
  </w:num>
  <w:num w:numId="21">
    <w:abstractNumId w:val="46"/>
  </w:num>
  <w:num w:numId="22">
    <w:abstractNumId w:val="81"/>
  </w:num>
  <w:num w:numId="23">
    <w:abstractNumId w:val="39"/>
  </w:num>
  <w:num w:numId="24">
    <w:abstractNumId w:val="46"/>
    <w:lvlOverride w:ilvl="0">
      <w:startOverride w:val="5"/>
      <w:lvl w:ilvl="0" w:tplc="908AAB6A">
        <w:start w:val="5"/>
        <w:numFmt w:val="decimal"/>
        <w:lvlText w:val="%1."/>
        <w:lvlJc w:val="left"/>
        <w:pPr>
          <w:ind w:left="357" w:hanging="35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0622920">
        <w:start w:val="1"/>
        <w:numFmt w:val="decimal"/>
        <w:lvlText w:val="%2."/>
        <w:lvlJc w:val="left"/>
        <w:pPr>
          <w:ind w:left="729" w:hanging="35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93811FE">
        <w:start w:val="1"/>
        <w:numFmt w:val="decimal"/>
        <w:lvlText w:val="%3."/>
        <w:lvlJc w:val="left"/>
        <w:pPr>
          <w:ind w:left="1449" w:hanging="35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3287446">
        <w:start w:val="1"/>
        <w:numFmt w:val="decimal"/>
        <w:lvlText w:val="%4."/>
        <w:lvlJc w:val="left"/>
        <w:pPr>
          <w:ind w:left="2169" w:hanging="35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C4E65B2">
        <w:start w:val="1"/>
        <w:numFmt w:val="decimal"/>
        <w:lvlText w:val="%5."/>
        <w:lvlJc w:val="left"/>
        <w:pPr>
          <w:ind w:left="2889" w:hanging="35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4B0E5A2">
        <w:start w:val="1"/>
        <w:numFmt w:val="decimal"/>
        <w:lvlText w:val="%6."/>
        <w:lvlJc w:val="left"/>
        <w:pPr>
          <w:ind w:left="3609" w:hanging="35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572CC82">
        <w:start w:val="1"/>
        <w:numFmt w:val="decimal"/>
        <w:lvlText w:val="%7."/>
        <w:lvlJc w:val="left"/>
        <w:pPr>
          <w:ind w:left="4329" w:hanging="35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F76A47C">
        <w:start w:val="1"/>
        <w:numFmt w:val="decimal"/>
        <w:lvlText w:val="%8."/>
        <w:lvlJc w:val="left"/>
        <w:pPr>
          <w:ind w:left="5049" w:hanging="35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FA0AAEA">
        <w:start w:val="1"/>
        <w:numFmt w:val="decimal"/>
        <w:lvlText w:val="%9."/>
        <w:lvlJc w:val="left"/>
        <w:pPr>
          <w:ind w:left="5769" w:hanging="35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46"/>
    <w:lvlOverride w:ilvl="0">
      <w:lvl w:ilvl="0" w:tplc="908AAB6A">
        <w:start w:val="1"/>
        <w:numFmt w:val="decimal"/>
        <w:lvlText w:val="%1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357" w:hanging="35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0622920">
        <w:start w:val="1"/>
        <w:numFmt w:val="decimal"/>
        <w:lvlText w:val="%2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729" w:hanging="35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93811FE">
        <w:start w:val="1"/>
        <w:numFmt w:val="decimal"/>
        <w:lvlText w:val="%3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1449" w:hanging="35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3287446">
        <w:start w:val="1"/>
        <w:numFmt w:val="decimal"/>
        <w:lvlText w:val="%4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2169" w:hanging="35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C4E65B2">
        <w:start w:val="1"/>
        <w:numFmt w:val="decimal"/>
        <w:lvlText w:val="%5."/>
        <w:lvlJc w:val="left"/>
        <w:pPr>
          <w:tabs>
            <w:tab w:val="left" w:pos="916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2748" w:hanging="21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4B0E5A2">
        <w:start w:val="1"/>
        <w:numFmt w:val="decimal"/>
        <w:lvlText w:val="%6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3609" w:hanging="35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572CC82">
        <w:start w:val="1"/>
        <w:numFmt w:val="decimal"/>
        <w:lvlText w:val="%7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4329" w:hanging="35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F76A47C">
        <w:start w:val="1"/>
        <w:numFmt w:val="decimal"/>
        <w:lvlText w:val="%8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5049" w:hanging="35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FA0AAEA">
        <w:start w:val="1"/>
        <w:numFmt w:val="decimal"/>
        <w:lvlText w:val="%9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5769" w:hanging="35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46"/>
    <w:lvlOverride w:ilvl="0">
      <w:lvl w:ilvl="0" w:tplc="908AAB6A">
        <w:start w:val="1"/>
        <w:numFmt w:val="decimal"/>
        <w:lvlText w:val="%1."/>
        <w:lvlJc w:val="left"/>
        <w:pPr>
          <w:tabs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36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0622920">
        <w:start w:val="1"/>
        <w:numFmt w:val="decimal"/>
        <w:lvlText w:val="%2."/>
        <w:lvlJc w:val="left"/>
        <w:pPr>
          <w:tabs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732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93811FE">
        <w:start w:val="1"/>
        <w:numFmt w:val="decimal"/>
        <w:lvlText w:val="%3."/>
        <w:lvlJc w:val="left"/>
        <w:pPr>
          <w:tabs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1452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3287446">
        <w:start w:val="1"/>
        <w:numFmt w:val="decimal"/>
        <w:lvlText w:val="%4."/>
        <w:lvlJc w:val="left"/>
        <w:pPr>
          <w:tabs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2172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C4E65B2">
        <w:start w:val="1"/>
        <w:numFmt w:val="decimal"/>
        <w:lvlText w:val="%5."/>
        <w:lvlJc w:val="left"/>
        <w:pPr>
          <w:tabs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2748" w:hanging="21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4B0E5A2">
        <w:start w:val="1"/>
        <w:numFmt w:val="decimal"/>
        <w:lvlText w:val="%6."/>
        <w:lvlJc w:val="left"/>
        <w:pPr>
          <w:tabs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3612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572CC82">
        <w:start w:val="1"/>
        <w:numFmt w:val="decimal"/>
        <w:lvlText w:val="%7."/>
        <w:lvlJc w:val="left"/>
        <w:pPr>
          <w:tabs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4332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F76A47C">
        <w:start w:val="1"/>
        <w:numFmt w:val="decimal"/>
        <w:lvlText w:val="%8."/>
        <w:lvlJc w:val="left"/>
        <w:pPr>
          <w:tabs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5052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FA0AAEA">
        <w:start w:val="1"/>
        <w:numFmt w:val="decimal"/>
        <w:lvlText w:val="%9."/>
        <w:lvlJc w:val="left"/>
        <w:pPr>
          <w:tabs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5772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>
    <w:abstractNumId w:val="49"/>
  </w:num>
  <w:num w:numId="28">
    <w:abstractNumId w:val="11"/>
  </w:num>
  <w:num w:numId="29">
    <w:abstractNumId w:val="9"/>
  </w:num>
  <w:num w:numId="30">
    <w:abstractNumId w:val="22"/>
  </w:num>
  <w:num w:numId="31">
    <w:abstractNumId w:val="11"/>
    <w:lvlOverride w:ilvl="0">
      <w:startOverride w:val="2"/>
    </w:lvlOverride>
  </w:num>
  <w:num w:numId="32">
    <w:abstractNumId w:val="4"/>
  </w:num>
  <w:num w:numId="33">
    <w:abstractNumId w:val="44"/>
  </w:num>
  <w:num w:numId="34">
    <w:abstractNumId w:val="11"/>
    <w:lvlOverride w:ilvl="0">
      <w:startOverride w:val="3"/>
    </w:lvlOverride>
  </w:num>
  <w:num w:numId="35">
    <w:abstractNumId w:val="46"/>
    <w:lvlOverride w:ilvl="0">
      <w:startOverride w:val="8"/>
      <w:lvl w:ilvl="0" w:tplc="908AAB6A">
        <w:start w:val="8"/>
        <w:numFmt w:val="decimal"/>
        <w:lvlText w:val="%1."/>
        <w:lvlJc w:val="left"/>
        <w:pPr>
          <w:ind w:left="36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0622920">
        <w:start w:val="1"/>
        <w:numFmt w:val="decimal"/>
        <w:lvlText w:val="%2."/>
        <w:lvlJc w:val="left"/>
        <w:pPr>
          <w:ind w:left="732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93811FE">
        <w:start w:val="1"/>
        <w:numFmt w:val="decimal"/>
        <w:lvlText w:val="%3."/>
        <w:lvlJc w:val="left"/>
        <w:pPr>
          <w:ind w:left="1452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3287446">
        <w:start w:val="1"/>
        <w:numFmt w:val="decimal"/>
        <w:lvlText w:val="%4."/>
        <w:lvlJc w:val="left"/>
        <w:pPr>
          <w:ind w:left="2172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C4E65B2">
        <w:start w:val="1"/>
        <w:numFmt w:val="decimal"/>
        <w:lvlText w:val="%5."/>
        <w:lvlJc w:val="left"/>
        <w:pPr>
          <w:ind w:left="2748" w:hanging="21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4B0E5A2">
        <w:start w:val="1"/>
        <w:numFmt w:val="decimal"/>
        <w:lvlText w:val="%6."/>
        <w:lvlJc w:val="left"/>
        <w:pPr>
          <w:ind w:left="3612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572CC82">
        <w:start w:val="1"/>
        <w:numFmt w:val="decimal"/>
        <w:lvlText w:val="%7."/>
        <w:lvlJc w:val="left"/>
        <w:pPr>
          <w:ind w:left="4332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F76A47C">
        <w:start w:val="1"/>
        <w:numFmt w:val="decimal"/>
        <w:lvlText w:val="%8."/>
        <w:lvlJc w:val="left"/>
        <w:pPr>
          <w:ind w:left="5052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FA0AAEA">
        <w:start w:val="1"/>
        <w:numFmt w:val="decimal"/>
        <w:lvlText w:val="%9."/>
        <w:lvlJc w:val="left"/>
        <w:pPr>
          <w:ind w:left="5772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>
    <w:abstractNumId w:val="57"/>
  </w:num>
  <w:num w:numId="37">
    <w:abstractNumId w:val="40"/>
  </w:num>
  <w:num w:numId="38">
    <w:abstractNumId w:val="66"/>
  </w:num>
  <w:num w:numId="39">
    <w:abstractNumId w:val="75"/>
  </w:num>
  <w:num w:numId="40">
    <w:abstractNumId w:val="25"/>
  </w:num>
  <w:num w:numId="41">
    <w:abstractNumId w:val="20"/>
  </w:num>
  <w:num w:numId="42">
    <w:abstractNumId w:val="70"/>
  </w:num>
  <w:num w:numId="43">
    <w:abstractNumId w:val="38"/>
  </w:num>
  <w:num w:numId="44">
    <w:abstractNumId w:val="20"/>
    <w:lvlOverride w:ilvl="0">
      <w:startOverride w:val="2"/>
      <w:lvl w:ilvl="0" w:tplc="861ED70A">
        <w:start w:val="2"/>
        <w:numFmt w:val="lowerLetter"/>
        <w:suff w:val="nothing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1068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6CAFDA8">
        <w:start w:val="1"/>
        <w:numFmt w:val="decimal"/>
        <w:lvlText w:val="%2."/>
        <w:lvlJc w:val="left"/>
        <w:pPr>
          <w:tabs>
            <w:tab w:val="left" w:pos="916"/>
            <w:tab w:val="num" w:pos="1440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1592" w:hanging="5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A24374A">
        <w:start w:val="1"/>
        <w:numFmt w:val="decimal"/>
        <w:lvlText w:val="%3."/>
        <w:lvlJc w:val="left"/>
        <w:pPr>
          <w:tabs>
            <w:tab w:val="left" w:pos="916"/>
            <w:tab w:val="left" w:pos="1832"/>
            <w:tab w:val="num" w:pos="2160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2312" w:hanging="5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952E988">
        <w:start w:val="1"/>
        <w:numFmt w:val="decimal"/>
        <w:lvlText w:val="%4."/>
        <w:lvlJc w:val="left"/>
        <w:pPr>
          <w:tabs>
            <w:tab w:val="left" w:pos="916"/>
            <w:tab w:val="left" w:pos="1832"/>
            <w:tab w:val="num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2900" w:hanging="3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C24B99C">
        <w:start w:val="1"/>
        <w:numFmt w:val="decimal"/>
        <w:lvlText w:val="%5."/>
        <w:lvlJc w:val="left"/>
        <w:pPr>
          <w:tabs>
            <w:tab w:val="left" w:pos="916"/>
            <w:tab w:val="left" w:pos="1832"/>
            <w:tab w:val="left" w:pos="2748"/>
            <w:tab w:val="num" w:pos="3600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3752" w:hanging="5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F4E8E64">
        <w:start w:val="1"/>
        <w:numFmt w:val="decimal"/>
        <w:lvlText w:val="%6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num" w:pos="4320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4472" w:hanging="5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546A6E2">
        <w:start w:val="1"/>
        <w:numFmt w:val="decimal"/>
        <w:lvlText w:val="%7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num" w:pos="504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5192" w:hanging="5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EA2D712">
        <w:start w:val="1"/>
        <w:numFmt w:val="decimal"/>
        <w:lvlText w:val="%8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num" w:pos="5760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5912" w:hanging="5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1A21DDA">
        <w:start w:val="1"/>
        <w:numFmt w:val="decimal"/>
        <w:lvlText w:val="%9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num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6564" w:hanging="4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">
    <w:abstractNumId w:val="2"/>
  </w:num>
  <w:num w:numId="46">
    <w:abstractNumId w:val="63"/>
  </w:num>
  <w:num w:numId="47">
    <w:abstractNumId w:val="20"/>
    <w:lvlOverride w:ilvl="0">
      <w:startOverride w:val="6"/>
    </w:lvlOverride>
  </w:num>
  <w:num w:numId="48">
    <w:abstractNumId w:val="75"/>
    <w:lvlOverride w:ilvl="0">
      <w:startOverride w:val="2"/>
    </w:lvlOverride>
  </w:num>
  <w:num w:numId="49">
    <w:abstractNumId w:val="82"/>
  </w:num>
  <w:num w:numId="50">
    <w:abstractNumId w:val="71"/>
  </w:num>
  <w:num w:numId="51">
    <w:abstractNumId w:val="71"/>
    <w:lvlOverride w:ilvl="0">
      <w:lvl w:ilvl="0" w:tplc="AB1A853C">
        <w:start w:val="1"/>
        <w:numFmt w:val="lowerLetter"/>
        <w:suff w:val="nothing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1068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5DE4FBA">
        <w:start w:val="1"/>
        <w:numFmt w:val="decimal"/>
        <w:lvlText w:val="%2."/>
        <w:lvlJc w:val="left"/>
        <w:pPr>
          <w:tabs>
            <w:tab w:val="left" w:pos="916"/>
            <w:tab w:val="num" w:pos="1440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1592" w:hanging="5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5488584">
        <w:start w:val="1"/>
        <w:numFmt w:val="decimal"/>
        <w:lvlText w:val="%3."/>
        <w:lvlJc w:val="left"/>
        <w:pPr>
          <w:tabs>
            <w:tab w:val="left" w:pos="916"/>
            <w:tab w:val="left" w:pos="1832"/>
            <w:tab w:val="num" w:pos="2160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2312" w:hanging="5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EAC0A0E">
        <w:start w:val="1"/>
        <w:numFmt w:val="decimal"/>
        <w:lvlText w:val="%4."/>
        <w:lvlJc w:val="left"/>
        <w:pPr>
          <w:tabs>
            <w:tab w:val="left" w:pos="916"/>
            <w:tab w:val="left" w:pos="1832"/>
            <w:tab w:val="num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2900" w:hanging="3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F8601AE">
        <w:start w:val="1"/>
        <w:numFmt w:val="decimal"/>
        <w:lvlText w:val="%5."/>
        <w:lvlJc w:val="left"/>
        <w:pPr>
          <w:tabs>
            <w:tab w:val="left" w:pos="916"/>
            <w:tab w:val="left" w:pos="1832"/>
            <w:tab w:val="left" w:pos="2748"/>
            <w:tab w:val="num" w:pos="3600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3752" w:hanging="5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9CEEF9C">
        <w:start w:val="1"/>
        <w:numFmt w:val="decimal"/>
        <w:lvlText w:val="%6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num" w:pos="4320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4472" w:hanging="5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5829128">
        <w:start w:val="1"/>
        <w:numFmt w:val="decimal"/>
        <w:lvlText w:val="%7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num" w:pos="504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5192" w:hanging="5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DF02576">
        <w:start w:val="1"/>
        <w:numFmt w:val="decimal"/>
        <w:lvlText w:val="%8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num" w:pos="5760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5912" w:hanging="5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51A22CC">
        <w:start w:val="1"/>
        <w:numFmt w:val="decimal"/>
        <w:lvlText w:val="%9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num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6564" w:hanging="4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2">
    <w:abstractNumId w:val="20"/>
    <w:lvlOverride w:ilvl="0">
      <w:startOverride w:val="7"/>
    </w:lvlOverride>
  </w:num>
  <w:num w:numId="53">
    <w:abstractNumId w:val="56"/>
  </w:num>
  <w:num w:numId="54">
    <w:abstractNumId w:val="72"/>
  </w:num>
  <w:num w:numId="55">
    <w:abstractNumId w:val="17"/>
  </w:num>
  <w:num w:numId="56">
    <w:abstractNumId w:val="79"/>
  </w:num>
  <w:num w:numId="57">
    <w:abstractNumId w:val="69"/>
  </w:num>
  <w:num w:numId="58">
    <w:abstractNumId w:val="42"/>
  </w:num>
  <w:num w:numId="59">
    <w:abstractNumId w:val="79"/>
    <w:lvlOverride w:ilvl="0">
      <w:startOverride w:val="2"/>
    </w:lvlOverride>
  </w:num>
  <w:num w:numId="60">
    <w:abstractNumId w:val="26"/>
  </w:num>
  <w:num w:numId="61">
    <w:abstractNumId w:val="10"/>
  </w:num>
  <w:num w:numId="62">
    <w:abstractNumId w:val="37"/>
  </w:num>
  <w:num w:numId="63">
    <w:abstractNumId w:val="51"/>
  </w:num>
  <w:num w:numId="64">
    <w:abstractNumId w:val="10"/>
    <w:lvlOverride w:ilvl="0">
      <w:startOverride w:val="3"/>
    </w:lvlOverride>
  </w:num>
  <w:num w:numId="65">
    <w:abstractNumId w:val="58"/>
  </w:num>
  <w:num w:numId="66">
    <w:abstractNumId w:val="13"/>
  </w:num>
  <w:num w:numId="67">
    <w:abstractNumId w:val="10"/>
    <w:lvlOverride w:ilvl="0">
      <w:startOverride w:val="5"/>
    </w:lvlOverride>
  </w:num>
  <w:num w:numId="68">
    <w:abstractNumId w:val="28"/>
  </w:num>
  <w:num w:numId="69">
    <w:abstractNumId w:val="73"/>
  </w:num>
  <w:num w:numId="70">
    <w:abstractNumId w:val="43"/>
  </w:num>
  <w:num w:numId="71">
    <w:abstractNumId w:val="19"/>
  </w:num>
  <w:num w:numId="72">
    <w:abstractNumId w:val="54"/>
  </w:num>
  <w:num w:numId="73">
    <w:abstractNumId w:val="1"/>
  </w:num>
  <w:num w:numId="74">
    <w:abstractNumId w:val="1"/>
    <w:lvlOverride w:ilvl="0">
      <w:lvl w:ilvl="0" w:tplc="7C565F14">
        <w:start w:val="1"/>
        <w:numFmt w:val="decimal"/>
        <w:lvlText w:val="%1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2C40AD4">
        <w:start w:val="1"/>
        <w:numFmt w:val="decimal"/>
        <w:lvlText w:val="%2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C80356E">
        <w:start w:val="1"/>
        <w:numFmt w:val="decimal"/>
        <w:lvlText w:val="%3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08E3908">
        <w:start w:val="1"/>
        <w:numFmt w:val="decimal"/>
        <w:lvlText w:val="%4."/>
        <w:lvlJc w:val="left"/>
        <w:pPr>
          <w:tabs>
            <w:tab w:val="left" w:pos="993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274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FE40AD2">
        <w:start w:val="1"/>
        <w:numFmt w:val="decimal"/>
        <w:lvlText w:val="%5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092EE34">
        <w:start w:val="1"/>
        <w:numFmt w:val="decimal"/>
        <w:lvlText w:val="%6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C183EF6">
        <w:start w:val="1"/>
        <w:numFmt w:val="decimal"/>
        <w:lvlText w:val="%7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29AB09C">
        <w:start w:val="1"/>
        <w:numFmt w:val="decimal"/>
        <w:lvlText w:val="%8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7CCD506">
        <w:start w:val="1"/>
        <w:numFmt w:val="decimal"/>
        <w:lvlText w:val="%9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6412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5">
    <w:abstractNumId w:val="1"/>
    <w:lvlOverride w:ilvl="0">
      <w:lvl w:ilvl="0" w:tplc="7C565F14">
        <w:start w:val="1"/>
        <w:numFmt w:val="decimal"/>
        <w:lvlText w:val="%1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36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2C40AD4">
        <w:start w:val="1"/>
        <w:numFmt w:val="decimal"/>
        <w:lvlText w:val="%2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144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C80356E">
        <w:start w:val="1"/>
        <w:numFmt w:val="decimal"/>
        <w:lvlText w:val="%3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216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08E3908">
        <w:start w:val="1"/>
        <w:numFmt w:val="decimal"/>
        <w:lvlText w:val="%4."/>
        <w:lvlJc w:val="left"/>
        <w:pPr>
          <w:tabs>
            <w:tab w:val="left" w:pos="993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2748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FE40AD2">
        <w:start w:val="1"/>
        <w:numFmt w:val="decimal"/>
        <w:lvlText w:val="%5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360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092EE34">
        <w:start w:val="1"/>
        <w:numFmt w:val="decimal"/>
        <w:lvlText w:val="%6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432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C183EF6">
        <w:start w:val="1"/>
        <w:numFmt w:val="decimal"/>
        <w:lvlText w:val="%7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504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29AB09C">
        <w:start w:val="1"/>
        <w:numFmt w:val="decimal"/>
        <w:lvlText w:val="%8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5760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7CCD506">
        <w:start w:val="1"/>
        <w:numFmt w:val="decimal"/>
        <w:lvlText w:val="%9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6412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6">
    <w:abstractNumId w:val="14"/>
  </w:num>
  <w:num w:numId="77">
    <w:abstractNumId w:val="50"/>
    <w:lvlOverride w:ilvl="0">
      <w:lvl w:ilvl="0" w:tplc="FD8C8832">
        <w:start w:val="1"/>
        <w:numFmt w:val="lowerLetter"/>
        <w:lvlText w:val="%1)"/>
        <w:lvlJc w:val="left"/>
        <w:pPr>
          <w:tabs>
            <w:tab w:val="left" w:pos="284"/>
          </w:tabs>
          <w:ind w:left="64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64C2460">
        <w:start w:val="1"/>
        <w:numFmt w:val="lowerLetter"/>
        <w:lvlText w:val="%2."/>
        <w:lvlJc w:val="left"/>
        <w:pPr>
          <w:tabs>
            <w:tab w:val="left" w:pos="284"/>
          </w:tabs>
          <w:ind w:left="136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2608410">
        <w:start w:val="1"/>
        <w:numFmt w:val="lowerRoman"/>
        <w:lvlText w:val="%3."/>
        <w:lvlJc w:val="left"/>
        <w:pPr>
          <w:tabs>
            <w:tab w:val="left" w:pos="284"/>
          </w:tabs>
          <w:ind w:left="2084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B9AD040">
        <w:start w:val="1"/>
        <w:numFmt w:val="decimal"/>
        <w:lvlText w:val="%4."/>
        <w:lvlJc w:val="left"/>
        <w:pPr>
          <w:tabs>
            <w:tab w:val="left" w:pos="284"/>
          </w:tabs>
          <w:ind w:left="28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FEECF4A">
        <w:start w:val="1"/>
        <w:numFmt w:val="lowerLetter"/>
        <w:lvlText w:val="%5."/>
        <w:lvlJc w:val="left"/>
        <w:pPr>
          <w:tabs>
            <w:tab w:val="left" w:pos="284"/>
          </w:tabs>
          <w:ind w:left="352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216185E">
        <w:start w:val="1"/>
        <w:numFmt w:val="lowerRoman"/>
        <w:lvlText w:val="%6."/>
        <w:lvlJc w:val="left"/>
        <w:pPr>
          <w:tabs>
            <w:tab w:val="left" w:pos="284"/>
          </w:tabs>
          <w:ind w:left="4244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D5432B4">
        <w:start w:val="1"/>
        <w:numFmt w:val="decimal"/>
        <w:lvlText w:val="%7."/>
        <w:lvlJc w:val="left"/>
        <w:pPr>
          <w:tabs>
            <w:tab w:val="left" w:pos="284"/>
          </w:tabs>
          <w:ind w:left="496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F2C9ADA">
        <w:start w:val="1"/>
        <w:numFmt w:val="lowerLetter"/>
        <w:lvlText w:val="%8."/>
        <w:lvlJc w:val="left"/>
        <w:pPr>
          <w:tabs>
            <w:tab w:val="left" w:pos="284"/>
          </w:tabs>
          <w:ind w:left="568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5967812">
        <w:start w:val="1"/>
        <w:numFmt w:val="lowerRoman"/>
        <w:lvlText w:val="%9."/>
        <w:lvlJc w:val="left"/>
        <w:pPr>
          <w:tabs>
            <w:tab w:val="left" w:pos="284"/>
          </w:tabs>
          <w:ind w:left="6404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8">
    <w:abstractNumId w:val="1"/>
    <w:lvlOverride w:ilvl="0">
      <w:lvl w:ilvl="0" w:tplc="7C565F14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2C40AD4">
        <w:start w:val="1"/>
        <w:numFmt w:val="decimal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C80356E">
        <w:start w:val="1"/>
        <w:numFmt w:val="decimal"/>
        <w:lvlText w:val="%3."/>
        <w:lvlJc w:val="left"/>
        <w:pPr>
          <w:ind w:left="21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08E3908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FE40AD2">
        <w:start w:val="1"/>
        <w:numFmt w:val="decimal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092EE34">
        <w:start w:val="1"/>
        <w:numFmt w:val="decimal"/>
        <w:lvlText w:val="%6."/>
        <w:lvlJc w:val="left"/>
        <w:pPr>
          <w:ind w:left="43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C183EF6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29AB09C">
        <w:start w:val="1"/>
        <w:numFmt w:val="decimal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7CCD506">
        <w:start w:val="1"/>
        <w:numFmt w:val="decimal"/>
        <w:lvlText w:val="%9."/>
        <w:lvlJc w:val="left"/>
        <w:pPr>
          <w:ind w:left="64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9">
    <w:abstractNumId w:val="15"/>
  </w:num>
  <w:num w:numId="80">
    <w:abstractNumId w:val="31"/>
  </w:num>
  <w:num w:numId="81">
    <w:abstractNumId w:val="24"/>
    <w:lvlOverride w:ilvl="0">
      <w:lvl w:ilvl="0" w:tplc="36B66928">
        <w:start w:val="1"/>
        <w:numFmt w:val="decimal"/>
        <w:lvlText w:val="%1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2">
    <w:abstractNumId w:val="53"/>
  </w:num>
  <w:num w:numId="83">
    <w:abstractNumId w:val="61"/>
  </w:num>
  <w:num w:numId="84">
    <w:abstractNumId w:val="61"/>
    <w:lvlOverride w:ilvl="0">
      <w:lvl w:ilvl="0" w:tplc="69A2E780">
        <w:start w:val="1"/>
        <w:numFmt w:val="decimal"/>
        <w:lvlText w:val="%1)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11EA2AC">
        <w:start w:val="1"/>
        <w:numFmt w:val="decimal"/>
        <w:lvlText w:val="%2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03E06FE">
        <w:start w:val="1"/>
        <w:numFmt w:val="decimal"/>
        <w:lvlText w:val="%3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4AA14C4">
        <w:start w:val="1"/>
        <w:numFmt w:val="decimal"/>
        <w:lvlText w:val="%4."/>
        <w:lvlJc w:val="left"/>
        <w:pPr>
          <w:tabs>
            <w:tab w:val="left" w:pos="993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274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2AA727C">
        <w:start w:val="1"/>
        <w:numFmt w:val="decimal"/>
        <w:lvlText w:val="%5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1B2CA98">
        <w:start w:val="1"/>
        <w:numFmt w:val="decimal"/>
        <w:lvlText w:val="%6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DDEA838">
        <w:start w:val="1"/>
        <w:numFmt w:val="decimal"/>
        <w:lvlText w:val="%7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D04478E">
        <w:start w:val="1"/>
        <w:numFmt w:val="decimal"/>
        <w:lvlText w:val="%8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0424414">
        <w:start w:val="1"/>
        <w:numFmt w:val="decimal"/>
        <w:lvlText w:val="%9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6412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5">
    <w:abstractNumId w:val="24"/>
    <w:lvlOverride w:ilvl="0">
      <w:lvl w:ilvl="0" w:tplc="36B66928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E306E9A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D4816BC">
        <w:start w:val="1"/>
        <w:numFmt w:val="decimal"/>
        <w:lvlText w:val="%3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2AE1A72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10A1248">
        <w:start w:val="1"/>
        <w:numFmt w:val="decimal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1722352">
        <w:start w:val="1"/>
        <w:numFmt w:val="decimal"/>
        <w:lvlText w:val="%6."/>
        <w:lvlJc w:val="left"/>
        <w:pPr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F14A4B8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5A6FD4A">
        <w:start w:val="1"/>
        <w:numFmt w:val="decimal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09A97DE">
        <w:start w:val="1"/>
        <w:numFmt w:val="decimal"/>
        <w:lvlText w:val="%9."/>
        <w:lvlJc w:val="left"/>
        <w:pPr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6">
    <w:abstractNumId w:val="83"/>
  </w:num>
  <w:num w:numId="87">
    <w:abstractNumId w:val="29"/>
  </w:num>
  <w:num w:numId="88">
    <w:abstractNumId w:val="52"/>
  </w:num>
  <w:num w:numId="89">
    <w:abstractNumId w:val="27"/>
  </w:num>
  <w:num w:numId="90">
    <w:abstractNumId w:val="29"/>
    <w:lvlOverride w:ilvl="0">
      <w:startOverride w:val="2"/>
      <w:lvl w:ilvl="0" w:tplc="F2507A54">
        <w:start w:val="2"/>
        <w:numFmt w:val="decimal"/>
        <w:lvlText w:val="%1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018D7DE">
        <w:start w:val="1"/>
        <w:numFmt w:val="decimal"/>
        <w:lvlText w:val="%2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22632EC">
        <w:start w:val="1"/>
        <w:numFmt w:val="decimal"/>
        <w:lvlText w:val="%3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DD2E52A">
        <w:start w:val="1"/>
        <w:numFmt w:val="decimal"/>
        <w:lvlText w:val="%4."/>
        <w:lvlJc w:val="left"/>
        <w:pPr>
          <w:tabs>
            <w:tab w:val="left" w:pos="993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2748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5AA2A72">
        <w:start w:val="1"/>
        <w:numFmt w:val="decimal"/>
        <w:lvlText w:val="%5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B54D296">
        <w:start w:val="1"/>
        <w:numFmt w:val="decimal"/>
        <w:lvlText w:val="%6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908AF7C">
        <w:start w:val="1"/>
        <w:numFmt w:val="decimal"/>
        <w:lvlText w:val="%7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2E2CDF2">
        <w:start w:val="1"/>
        <w:numFmt w:val="decimal"/>
        <w:lvlText w:val="%8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4FCD3CA">
        <w:start w:val="1"/>
        <w:numFmt w:val="decimal"/>
        <w:lvlText w:val="%9."/>
        <w:lvlJc w:val="left"/>
        <w:pPr>
          <w:tabs>
            <w:tab w:val="left" w:pos="993"/>
            <w:tab w:val="left" w:pos="1832"/>
            <w:tab w:val="left" w:pos="2748"/>
            <w:tab w:val="left" w:pos="3664"/>
            <w:tab w:val="left" w:pos="4580"/>
            <w:tab w:val="left" w:pos="5496"/>
            <w:tab w:val="left" w:pos="7328"/>
            <w:tab w:val="left" w:pos="8244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  <w:tab w:val="left" w:pos="8566"/>
          </w:tabs>
          <w:ind w:left="6412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1">
    <w:abstractNumId w:val="45"/>
  </w:num>
  <w:num w:numId="92">
    <w:abstractNumId w:val="60"/>
  </w:num>
  <w:num w:numId="93">
    <w:abstractNumId w:val="16"/>
  </w:num>
  <w:num w:numId="94">
    <w:abstractNumId w:val="64"/>
  </w:num>
  <w:num w:numId="95">
    <w:abstractNumId w:val="62"/>
  </w:num>
  <w:num w:numId="96">
    <w:abstractNumId w:val="16"/>
    <w:lvlOverride w:ilvl="0">
      <w:startOverride w:val="4"/>
      <w:lvl w:ilvl="0" w:tplc="57A6E82E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73E478A">
        <w:start w:val="1"/>
        <w:numFmt w:val="decimal"/>
        <w:lvlText w:val="%2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E48D218">
        <w:start w:val="1"/>
        <w:numFmt w:val="lowerRoman"/>
        <w:lvlText w:val="%3."/>
        <w:lvlJc w:val="left"/>
        <w:pPr>
          <w:tabs>
            <w:tab w:val="left" w:pos="426"/>
          </w:tabs>
          <w:ind w:left="186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9B45320">
        <w:start w:val="1"/>
        <w:numFmt w:val="decimal"/>
        <w:lvlText w:val="%4."/>
        <w:lvlJc w:val="left"/>
        <w:pPr>
          <w:tabs>
            <w:tab w:val="left" w:pos="426"/>
          </w:tabs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838B528">
        <w:start w:val="1"/>
        <w:numFmt w:val="lowerLetter"/>
        <w:lvlText w:val="%5."/>
        <w:lvlJc w:val="left"/>
        <w:pPr>
          <w:tabs>
            <w:tab w:val="left" w:pos="426"/>
          </w:tabs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F78EEEA">
        <w:start w:val="1"/>
        <w:numFmt w:val="lowerRoman"/>
        <w:lvlText w:val="%6."/>
        <w:lvlJc w:val="left"/>
        <w:pPr>
          <w:tabs>
            <w:tab w:val="left" w:pos="426"/>
          </w:tabs>
          <w:ind w:left="402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FB02F3C">
        <w:start w:val="1"/>
        <w:numFmt w:val="decimal"/>
        <w:lvlText w:val="%7."/>
        <w:lvlJc w:val="left"/>
        <w:pPr>
          <w:tabs>
            <w:tab w:val="left" w:pos="426"/>
          </w:tabs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BFAF65E">
        <w:start w:val="1"/>
        <w:numFmt w:val="lowerLetter"/>
        <w:lvlText w:val="%8."/>
        <w:lvlJc w:val="left"/>
        <w:pPr>
          <w:tabs>
            <w:tab w:val="left" w:pos="426"/>
          </w:tabs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BA4EDF0">
        <w:start w:val="1"/>
        <w:numFmt w:val="lowerRoman"/>
        <w:lvlText w:val="%9."/>
        <w:lvlJc w:val="left"/>
        <w:pPr>
          <w:tabs>
            <w:tab w:val="left" w:pos="426"/>
          </w:tabs>
          <w:ind w:left="618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7">
    <w:abstractNumId w:val="16"/>
    <w:lvlOverride w:ilvl="0">
      <w:lvl w:ilvl="0" w:tplc="57A6E82E">
        <w:start w:val="1"/>
        <w:numFmt w:val="decimal"/>
        <w:lvlText w:val="%1."/>
        <w:lvlJc w:val="left"/>
        <w:pPr>
          <w:ind w:left="567" w:hanging="567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73E478A">
        <w:start w:val="1"/>
        <w:numFmt w:val="decimal"/>
        <w:lvlText w:val="%2)"/>
        <w:lvlJc w:val="left"/>
        <w:pPr>
          <w:ind w:left="56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E48D218">
        <w:start w:val="1"/>
        <w:numFmt w:val="lowerRoman"/>
        <w:lvlText w:val="%3."/>
        <w:lvlJc w:val="left"/>
        <w:pPr>
          <w:ind w:left="2007" w:hanging="50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9B45320">
        <w:start w:val="1"/>
        <w:numFmt w:val="decimal"/>
        <w:lvlText w:val="%4."/>
        <w:lvlJc w:val="left"/>
        <w:pPr>
          <w:ind w:left="272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838B528">
        <w:start w:val="1"/>
        <w:numFmt w:val="lowerLetter"/>
        <w:lvlText w:val="%5."/>
        <w:lvlJc w:val="left"/>
        <w:pPr>
          <w:ind w:left="344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F78EEEA">
        <w:start w:val="1"/>
        <w:numFmt w:val="lowerRoman"/>
        <w:lvlText w:val="%6."/>
        <w:lvlJc w:val="left"/>
        <w:pPr>
          <w:ind w:left="4167" w:hanging="50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FB02F3C">
        <w:start w:val="1"/>
        <w:numFmt w:val="decimal"/>
        <w:lvlText w:val="%7."/>
        <w:lvlJc w:val="left"/>
        <w:pPr>
          <w:ind w:left="488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BFAF65E">
        <w:start w:val="1"/>
        <w:numFmt w:val="lowerLetter"/>
        <w:lvlText w:val="%8."/>
        <w:lvlJc w:val="left"/>
        <w:pPr>
          <w:ind w:left="560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BA4EDF0">
        <w:start w:val="1"/>
        <w:numFmt w:val="lowerRoman"/>
        <w:lvlText w:val="%9."/>
        <w:lvlJc w:val="left"/>
        <w:pPr>
          <w:ind w:left="6327" w:hanging="50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8">
    <w:abstractNumId w:val="68"/>
  </w:num>
  <w:num w:numId="99">
    <w:abstractNumId w:val="65"/>
  </w:num>
  <w:num w:numId="100">
    <w:abstractNumId w:val="35"/>
  </w:num>
  <w:num w:numId="101">
    <w:abstractNumId w:val="33"/>
  </w:num>
  <w:num w:numId="102">
    <w:abstractNumId w:val="41"/>
  </w:num>
  <w:num w:numId="103">
    <w:abstractNumId w:val="47"/>
  </w:num>
  <w:num w:numId="104">
    <w:abstractNumId w:val="6"/>
  </w:num>
  <w:num w:numId="105">
    <w:abstractNumId w:val="12"/>
  </w:num>
  <w:num w:numId="106">
    <w:abstractNumId w:val="3"/>
  </w:num>
  <w:num w:numId="107">
    <w:abstractNumId w:val="0"/>
  </w:num>
  <w:num w:numId="108">
    <w:abstractNumId w:val="80"/>
  </w:num>
  <w:num w:numId="109">
    <w:abstractNumId w:val="23"/>
  </w:num>
  <w:num w:numId="110">
    <w:abstractNumId w:val="67"/>
  </w:num>
  <w:num w:numId="111">
    <w:abstractNumId w:val="30"/>
    <w:lvlOverride w:ilvl="0">
      <w:startOverride w:val="2"/>
      <w:lvl w:ilvl="0" w:tplc="32CC2A04">
        <w:start w:val="2"/>
        <w:numFmt w:val="decimal"/>
        <w:lvlText w:val="%1."/>
        <w:lvlJc w:val="left"/>
        <w:pPr>
          <w:ind w:left="330" w:hanging="33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E306ECA">
        <w:start w:val="1"/>
        <w:numFmt w:val="lowerLetter"/>
        <w:lvlText w:val="%2."/>
        <w:lvlJc w:val="left"/>
        <w:pPr>
          <w:ind w:left="1050" w:hanging="33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startOverride w:val="1"/>
      <w:lvl w:ilvl="2" w:tplc="BF2208E4">
        <w:start w:val="1"/>
        <w:numFmt w:val="lowerRoman"/>
        <w:lvlText w:val="%3."/>
        <w:lvlJc w:val="left"/>
        <w:pPr>
          <w:ind w:left="1775" w:hanging="27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startOverride w:val="1"/>
      <w:lvl w:ilvl="3" w:tplc="80CEFFAA">
        <w:start w:val="1"/>
        <w:numFmt w:val="decimal"/>
        <w:lvlText w:val="%4."/>
        <w:lvlJc w:val="left"/>
        <w:pPr>
          <w:ind w:left="2490" w:hanging="33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startOverride w:val="1"/>
      <w:lvl w:ilvl="4" w:tplc="BDC018CA">
        <w:start w:val="1"/>
        <w:numFmt w:val="lowerLetter"/>
        <w:lvlText w:val="%5."/>
        <w:lvlJc w:val="left"/>
        <w:pPr>
          <w:ind w:left="3210" w:hanging="33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startOverride w:val="1"/>
      <w:lvl w:ilvl="5" w:tplc="41D8463A">
        <w:start w:val="1"/>
        <w:numFmt w:val="lowerRoman"/>
        <w:lvlText w:val="%6."/>
        <w:lvlJc w:val="left"/>
        <w:pPr>
          <w:ind w:left="3935" w:hanging="27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startOverride w:val="1"/>
      <w:lvl w:ilvl="6" w:tplc="ACE8F1B4">
        <w:start w:val="1"/>
        <w:numFmt w:val="decimal"/>
        <w:lvlText w:val="%7."/>
        <w:lvlJc w:val="left"/>
        <w:pPr>
          <w:ind w:left="4650" w:hanging="33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startOverride w:val="1"/>
      <w:lvl w:ilvl="7" w:tplc="0BFE57AA">
        <w:start w:val="1"/>
        <w:numFmt w:val="lowerLetter"/>
        <w:lvlText w:val="%8."/>
        <w:lvlJc w:val="left"/>
        <w:pPr>
          <w:ind w:left="5370" w:hanging="33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startOverride w:val="1"/>
      <w:lvl w:ilvl="8" w:tplc="65909E7A">
        <w:start w:val="1"/>
        <w:numFmt w:val="lowerRoman"/>
        <w:lvlText w:val="%9."/>
        <w:lvlJc w:val="left"/>
        <w:pPr>
          <w:ind w:left="6095" w:hanging="271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</w:compat>
  <w:rsids>
    <w:rsidRoot w:val="00147573"/>
    <w:rsid w:val="00055EA0"/>
    <w:rsid w:val="00060EB8"/>
    <w:rsid w:val="00076E27"/>
    <w:rsid w:val="00147573"/>
    <w:rsid w:val="00231C67"/>
    <w:rsid w:val="0023461F"/>
    <w:rsid w:val="00293E72"/>
    <w:rsid w:val="002944A3"/>
    <w:rsid w:val="002B38CB"/>
    <w:rsid w:val="00336E62"/>
    <w:rsid w:val="003C77C1"/>
    <w:rsid w:val="003F7649"/>
    <w:rsid w:val="0045519E"/>
    <w:rsid w:val="004F2107"/>
    <w:rsid w:val="004F538E"/>
    <w:rsid w:val="00567840"/>
    <w:rsid w:val="005B2338"/>
    <w:rsid w:val="0060028F"/>
    <w:rsid w:val="00637AFF"/>
    <w:rsid w:val="0068688E"/>
    <w:rsid w:val="006979EF"/>
    <w:rsid w:val="006C049D"/>
    <w:rsid w:val="00716FFD"/>
    <w:rsid w:val="00742300"/>
    <w:rsid w:val="007C5CA2"/>
    <w:rsid w:val="007E1EED"/>
    <w:rsid w:val="008120D0"/>
    <w:rsid w:val="008368BA"/>
    <w:rsid w:val="00864E16"/>
    <w:rsid w:val="00882581"/>
    <w:rsid w:val="00913E50"/>
    <w:rsid w:val="00941F34"/>
    <w:rsid w:val="00A724FF"/>
    <w:rsid w:val="00AC219C"/>
    <w:rsid w:val="00B502CD"/>
    <w:rsid w:val="00B64019"/>
    <w:rsid w:val="00BC7F10"/>
    <w:rsid w:val="00C260E0"/>
    <w:rsid w:val="00C42D64"/>
    <w:rsid w:val="00C56F05"/>
    <w:rsid w:val="00CD1A09"/>
    <w:rsid w:val="00D36E34"/>
    <w:rsid w:val="00D83BBB"/>
    <w:rsid w:val="00DB0520"/>
    <w:rsid w:val="00DC2485"/>
    <w:rsid w:val="00DE355F"/>
    <w:rsid w:val="00DF59EC"/>
    <w:rsid w:val="00DF7FDB"/>
    <w:rsid w:val="00F05F0F"/>
    <w:rsid w:val="00F4366E"/>
    <w:rsid w:val="00F64066"/>
    <w:rsid w:val="00F87C4D"/>
    <w:rsid w:val="00F9718D"/>
    <w:rsid w:val="00FD4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47573"/>
    <w:pPr>
      <w:widowControl w:val="0"/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47573"/>
    <w:rPr>
      <w:u w:val="single"/>
    </w:rPr>
  </w:style>
  <w:style w:type="table" w:customStyle="1" w:styleId="TableNormal">
    <w:name w:val="Table Normal"/>
    <w:rsid w:val="001475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147573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rsid w:val="00147573"/>
    <w:pPr>
      <w:widowControl w:val="0"/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  <w:lang w:val="en-US"/>
    </w:rPr>
  </w:style>
  <w:style w:type="paragraph" w:styleId="Tytu">
    <w:name w:val="Title"/>
    <w:rsid w:val="00147573"/>
    <w:pPr>
      <w:widowControl w:val="0"/>
      <w:jc w:val="center"/>
    </w:pPr>
    <w:rPr>
      <w:rFonts w:ascii="Arial" w:eastAsia="Arial" w:hAnsi="Arial" w:cs="Arial"/>
      <w:color w:val="000000"/>
      <w:sz w:val="32"/>
      <w:szCs w:val="32"/>
      <w:u w:color="000000"/>
    </w:rPr>
  </w:style>
  <w:style w:type="paragraph" w:styleId="Akapitzlist">
    <w:name w:val="List Paragraph"/>
    <w:aliases w:val="L1,Numerowanie,Akapit z listą5,T_SZ_List Paragraph,normalny tekst,Obiekt"/>
    <w:link w:val="AkapitzlistZnak"/>
    <w:qFormat/>
    <w:rsid w:val="00147573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1">
    <w:name w:val="Zaimportowany styl 1"/>
    <w:rsid w:val="00147573"/>
    <w:pPr>
      <w:numPr>
        <w:numId w:val="1"/>
      </w:numPr>
    </w:pPr>
  </w:style>
  <w:style w:type="numbering" w:customStyle="1" w:styleId="Zaimportowanystyl2">
    <w:name w:val="Zaimportowany styl 2"/>
    <w:rsid w:val="00147573"/>
    <w:pPr>
      <w:numPr>
        <w:numId w:val="3"/>
      </w:numPr>
    </w:pPr>
  </w:style>
  <w:style w:type="numbering" w:customStyle="1" w:styleId="Zaimportowanystyl3">
    <w:name w:val="Zaimportowany styl 3"/>
    <w:rsid w:val="00147573"/>
    <w:pPr>
      <w:numPr>
        <w:numId w:val="6"/>
      </w:numPr>
    </w:pPr>
  </w:style>
  <w:style w:type="paragraph" w:customStyle="1" w:styleId="Default">
    <w:name w:val="Default"/>
    <w:rsid w:val="00147573"/>
    <w:pPr>
      <w:widowControl w:val="0"/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4">
    <w:name w:val="Zaimportowany styl 4"/>
    <w:rsid w:val="00147573"/>
    <w:pPr>
      <w:numPr>
        <w:numId w:val="8"/>
      </w:numPr>
    </w:pPr>
  </w:style>
  <w:style w:type="numbering" w:customStyle="1" w:styleId="Zaimportowanystyl5">
    <w:name w:val="Zaimportowany styl 5"/>
    <w:rsid w:val="00147573"/>
    <w:pPr>
      <w:numPr>
        <w:numId w:val="10"/>
      </w:numPr>
    </w:pPr>
  </w:style>
  <w:style w:type="numbering" w:customStyle="1" w:styleId="Zaimportowanystyl6">
    <w:name w:val="Zaimportowany styl 6"/>
    <w:rsid w:val="00147573"/>
    <w:pPr>
      <w:numPr>
        <w:numId w:val="12"/>
      </w:numPr>
    </w:pPr>
  </w:style>
  <w:style w:type="numbering" w:customStyle="1" w:styleId="Zaimportowanystyl7">
    <w:name w:val="Zaimportowany styl 7"/>
    <w:rsid w:val="00147573"/>
    <w:pPr>
      <w:numPr>
        <w:numId w:val="15"/>
      </w:numPr>
    </w:pPr>
  </w:style>
  <w:style w:type="paragraph" w:customStyle="1" w:styleId="Teksttreci">
    <w:name w:val="Tekst treści"/>
    <w:rsid w:val="00147573"/>
    <w:pPr>
      <w:widowControl w:val="0"/>
      <w:spacing w:line="276" w:lineRule="auto"/>
    </w:pPr>
    <w:rPr>
      <w:rFonts w:ascii="Cambria" w:eastAsia="Cambria" w:hAnsi="Cambria" w:cs="Cambria"/>
      <w:color w:val="000000"/>
      <w:sz w:val="22"/>
      <w:szCs w:val="22"/>
      <w:u w:color="000000"/>
    </w:rPr>
  </w:style>
  <w:style w:type="numbering" w:customStyle="1" w:styleId="Zaimportowanystyl8">
    <w:name w:val="Zaimportowany styl 8"/>
    <w:rsid w:val="00147573"/>
    <w:pPr>
      <w:numPr>
        <w:numId w:val="20"/>
      </w:numPr>
    </w:pPr>
  </w:style>
  <w:style w:type="numbering" w:customStyle="1" w:styleId="Zaimportowanystyl9">
    <w:name w:val="Zaimportowany styl 9"/>
    <w:rsid w:val="00147573"/>
    <w:pPr>
      <w:numPr>
        <w:numId w:val="22"/>
      </w:numPr>
    </w:pPr>
  </w:style>
  <w:style w:type="paragraph" w:styleId="HTML-wstpniesformatowany">
    <w:name w:val="HTML Preformatted"/>
    <w:rsid w:val="001475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Arial Unicode MS"/>
      <w:color w:val="000000"/>
      <w:u w:color="000000"/>
    </w:rPr>
  </w:style>
  <w:style w:type="numbering" w:customStyle="1" w:styleId="Zaimportowanystyl10">
    <w:name w:val="Zaimportowany styl 10"/>
    <w:rsid w:val="00147573"/>
    <w:pPr>
      <w:numPr>
        <w:numId w:val="27"/>
      </w:numPr>
    </w:pPr>
  </w:style>
  <w:style w:type="numbering" w:customStyle="1" w:styleId="Zaimportowanystyl11">
    <w:name w:val="Zaimportowany styl 11"/>
    <w:rsid w:val="00147573"/>
    <w:pPr>
      <w:numPr>
        <w:numId w:val="29"/>
      </w:numPr>
    </w:pPr>
  </w:style>
  <w:style w:type="numbering" w:customStyle="1" w:styleId="Zaimportowanystyl12">
    <w:name w:val="Zaimportowany styl 12"/>
    <w:rsid w:val="00147573"/>
    <w:pPr>
      <w:numPr>
        <w:numId w:val="32"/>
      </w:numPr>
    </w:pPr>
  </w:style>
  <w:style w:type="numbering" w:customStyle="1" w:styleId="Zaimportowanystyl13">
    <w:name w:val="Zaimportowany styl 13"/>
    <w:rsid w:val="00147573"/>
    <w:pPr>
      <w:numPr>
        <w:numId w:val="36"/>
      </w:numPr>
    </w:pPr>
  </w:style>
  <w:style w:type="numbering" w:customStyle="1" w:styleId="Zaimportowanystyl14">
    <w:name w:val="Zaimportowany styl 14"/>
    <w:rsid w:val="00147573"/>
    <w:pPr>
      <w:numPr>
        <w:numId w:val="38"/>
      </w:numPr>
    </w:pPr>
  </w:style>
  <w:style w:type="numbering" w:customStyle="1" w:styleId="Zaimportowanystyl15">
    <w:name w:val="Zaimportowany styl 15"/>
    <w:rsid w:val="00147573"/>
    <w:pPr>
      <w:numPr>
        <w:numId w:val="40"/>
      </w:numPr>
    </w:pPr>
  </w:style>
  <w:style w:type="numbering" w:customStyle="1" w:styleId="Zaimportowanystyl16">
    <w:name w:val="Zaimportowany styl 16"/>
    <w:rsid w:val="00147573"/>
    <w:pPr>
      <w:numPr>
        <w:numId w:val="42"/>
      </w:numPr>
    </w:pPr>
  </w:style>
  <w:style w:type="numbering" w:customStyle="1" w:styleId="Zaimportowanystyl17">
    <w:name w:val="Zaimportowany styl 17"/>
    <w:rsid w:val="00147573"/>
    <w:pPr>
      <w:numPr>
        <w:numId w:val="45"/>
      </w:numPr>
    </w:pPr>
  </w:style>
  <w:style w:type="numbering" w:customStyle="1" w:styleId="Zaimportowanystyl18">
    <w:name w:val="Zaimportowany styl 18"/>
    <w:rsid w:val="00147573"/>
    <w:pPr>
      <w:numPr>
        <w:numId w:val="49"/>
      </w:numPr>
    </w:pPr>
  </w:style>
  <w:style w:type="numbering" w:customStyle="1" w:styleId="Zaimportowanystyl19">
    <w:name w:val="Zaimportowany styl 19"/>
    <w:rsid w:val="00147573"/>
    <w:pPr>
      <w:numPr>
        <w:numId w:val="53"/>
      </w:numPr>
    </w:pPr>
  </w:style>
  <w:style w:type="numbering" w:customStyle="1" w:styleId="Zaimportowanystyl20">
    <w:name w:val="Zaimportowany styl 20"/>
    <w:rsid w:val="00147573"/>
    <w:pPr>
      <w:numPr>
        <w:numId w:val="55"/>
      </w:numPr>
    </w:pPr>
  </w:style>
  <w:style w:type="numbering" w:customStyle="1" w:styleId="Zaimportowanystyl21">
    <w:name w:val="Zaimportowany styl 21"/>
    <w:rsid w:val="00147573"/>
    <w:pPr>
      <w:numPr>
        <w:numId w:val="57"/>
      </w:numPr>
    </w:pPr>
  </w:style>
  <w:style w:type="numbering" w:customStyle="1" w:styleId="Zaimportowanystyl22">
    <w:name w:val="Zaimportowany styl 22"/>
    <w:rsid w:val="00147573"/>
    <w:pPr>
      <w:numPr>
        <w:numId w:val="60"/>
      </w:numPr>
    </w:pPr>
  </w:style>
  <w:style w:type="numbering" w:customStyle="1" w:styleId="Zaimportowanystyl23">
    <w:name w:val="Zaimportowany styl 23"/>
    <w:rsid w:val="00147573"/>
    <w:pPr>
      <w:numPr>
        <w:numId w:val="62"/>
      </w:numPr>
    </w:pPr>
  </w:style>
  <w:style w:type="numbering" w:customStyle="1" w:styleId="Zaimportowanystyl24">
    <w:name w:val="Zaimportowany styl 24"/>
    <w:rsid w:val="00147573"/>
    <w:pPr>
      <w:numPr>
        <w:numId w:val="65"/>
      </w:numPr>
    </w:pPr>
  </w:style>
  <w:style w:type="numbering" w:customStyle="1" w:styleId="Zaimportowanystyl25">
    <w:name w:val="Zaimportowany styl 25"/>
    <w:rsid w:val="00147573"/>
    <w:pPr>
      <w:numPr>
        <w:numId w:val="68"/>
      </w:numPr>
    </w:pPr>
  </w:style>
  <w:style w:type="numbering" w:customStyle="1" w:styleId="Zaimportowanystyl26">
    <w:name w:val="Zaimportowany styl 26"/>
    <w:rsid w:val="00147573"/>
    <w:pPr>
      <w:numPr>
        <w:numId w:val="70"/>
      </w:numPr>
    </w:pPr>
  </w:style>
  <w:style w:type="numbering" w:customStyle="1" w:styleId="Zaimportowanystyl27">
    <w:name w:val="Zaimportowany styl 27"/>
    <w:rsid w:val="00147573"/>
    <w:pPr>
      <w:numPr>
        <w:numId w:val="72"/>
      </w:numPr>
    </w:pPr>
  </w:style>
  <w:style w:type="numbering" w:customStyle="1" w:styleId="Zaimportowanystyl28">
    <w:name w:val="Zaimportowany styl 28"/>
    <w:rsid w:val="00147573"/>
    <w:pPr>
      <w:numPr>
        <w:numId w:val="76"/>
      </w:numPr>
    </w:pPr>
  </w:style>
  <w:style w:type="paragraph" w:styleId="NormalnyWeb">
    <w:name w:val="Normal (Web)"/>
    <w:rsid w:val="00147573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9">
    <w:name w:val="Zaimportowany styl 29"/>
    <w:rsid w:val="00147573"/>
    <w:pPr>
      <w:numPr>
        <w:numId w:val="79"/>
      </w:numPr>
    </w:pPr>
  </w:style>
  <w:style w:type="character" w:customStyle="1" w:styleId="cze">
    <w:name w:val="Łącze"/>
    <w:rsid w:val="00147573"/>
    <w:rPr>
      <w:color w:val="0000FF"/>
      <w:u w:val="single" w:color="0000FF"/>
    </w:rPr>
  </w:style>
  <w:style w:type="character" w:customStyle="1" w:styleId="Hyperlink0">
    <w:name w:val="Hyperlink.0"/>
    <w:basedOn w:val="cze"/>
    <w:rsid w:val="00147573"/>
    <w:rPr>
      <w:strike/>
      <w:dstrike w:val="0"/>
      <w:color w:val="0000FF"/>
      <w:u w:val="single" w:color="FF0000"/>
    </w:rPr>
  </w:style>
  <w:style w:type="numbering" w:customStyle="1" w:styleId="Zaimportowanystyl30">
    <w:name w:val="Zaimportowany styl 30"/>
    <w:rsid w:val="00147573"/>
    <w:pPr>
      <w:numPr>
        <w:numId w:val="80"/>
      </w:numPr>
    </w:pPr>
  </w:style>
  <w:style w:type="numbering" w:customStyle="1" w:styleId="Zaimportowanystyl31">
    <w:name w:val="Zaimportowany styl 31"/>
    <w:rsid w:val="00147573"/>
    <w:pPr>
      <w:numPr>
        <w:numId w:val="82"/>
      </w:numPr>
    </w:pPr>
  </w:style>
  <w:style w:type="numbering" w:customStyle="1" w:styleId="Zaimportowanystyl32">
    <w:name w:val="Zaimportowany styl 32"/>
    <w:rsid w:val="00147573"/>
    <w:pPr>
      <w:numPr>
        <w:numId w:val="86"/>
      </w:numPr>
    </w:pPr>
  </w:style>
  <w:style w:type="numbering" w:customStyle="1" w:styleId="Zaimportowanystyl33">
    <w:name w:val="Zaimportowany styl 33"/>
    <w:rsid w:val="00147573"/>
    <w:pPr>
      <w:numPr>
        <w:numId w:val="88"/>
      </w:numPr>
    </w:pPr>
  </w:style>
  <w:style w:type="numbering" w:customStyle="1" w:styleId="Zaimportowanystyl34">
    <w:name w:val="Zaimportowany styl 34"/>
    <w:rsid w:val="00147573"/>
    <w:pPr>
      <w:numPr>
        <w:numId w:val="91"/>
      </w:numPr>
    </w:pPr>
  </w:style>
  <w:style w:type="numbering" w:customStyle="1" w:styleId="Zaimportowanystyl35">
    <w:name w:val="Zaimportowany styl 35"/>
    <w:rsid w:val="00147573"/>
    <w:pPr>
      <w:numPr>
        <w:numId w:val="92"/>
      </w:numPr>
    </w:pPr>
  </w:style>
  <w:style w:type="numbering" w:customStyle="1" w:styleId="Zaimportowanystyl36">
    <w:name w:val="Zaimportowany styl 36"/>
    <w:rsid w:val="00147573"/>
    <w:pPr>
      <w:numPr>
        <w:numId w:val="94"/>
      </w:numPr>
    </w:pPr>
  </w:style>
  <w:style w:type="numbering" w:customStyle="1" w:styleId="Zaimportowanystyl37">
    <w:name w:val="Zaimportowany styl 37"/>
    <w:rsid w:val="00147573"/>
    <w:pPr>
      <w:numPr>
        <w:numId w:val="98"/>
      </w:numPr>
    </w:pPr>
  </w:style>
  <w:style w:type="numbering" w:customStyle="1" w:styleId="Zaimportowanystyl38">
    <w:name w:val="Zaimportowany styl 38"/>
    <w:rsid w:val="00147573"/>
    <w:pPr>
      <w:numPr>
        <w:numId w:val="100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5F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F0F"/>
    <w:rPr>
      <w:rFonts w:ascii="Tahoma" w:hAnsi="Tahoma" w:cs="Tahoma"/>
      <w:color w:val="000000"/>
      <w:sz w:val="16"/>
      <w:szCs w:val="16"/>
      <w:u w:color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6C04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C049D"/>
    <w:rPr>
      <w:rFonts w:cs="Arial Unicode MS"/>
      <w:color w:val="000000"/>
      <w:u w:color="000000"/>
    </w:rPr>
  </w:style>
  <w:style w:type="paragraph" w:customStyle="1" w:styleId="Standard">
    <w:name w:val="Standard"/>
    <w:rsid w:val="0068688E"/>
    <w:pPr>
      <w:suppressAutoHyphens/>
      <w:spacing w:after="200" w:line="276" w:lineRule="auto"/>
    </w:pPr>
    <w:rPr>
      <w:rFonts w:ascii="Calibri" w:eastAsia="Calibri" w:hAnsi="Calibri" w:cs="Calibri"/>
      <w:color w:val="000000"/>
      <w:kern w:val="3"/>
      <w:sz w:val="22"/>
      <w:szCs w:val="22"/>
      <w:u w:color="000000"/>
      <w:lang w:val="en-US"/>
    </w:rPr>
  </w:style>
  <w:style w:type="paragraph" w:customStyle="1" w:styleId="m8069290857866364993gmail-text-justify">
    <w:name w:val="m_8069290857866364993gmail-text-justify"/>
    <w:basedOn w:val="Normalny"/>
    <w:qFormat/>
    <w:rsid w:val="002B38C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customStyle="1" w:styleId="Kolorowalistaakcent11">
    <w:name w:val="Kolorowa lista — akcent 11"/>
    <w:aliases w:val="Akapit z listą BS,Kolorowa lista — akcent 111,Akapit z listą1,Średnia siatka 1 — akcent 21,List Paragraph,sw tekst,CW_Lista,Colorful List - Accent 11,Akapit z listą4,Colorful List Accent 1,Średnia siatka 1 — akcent 22"/>
    <w:basedOn w:val="Normalny"/>
    <w:qFormat/>
    <w:rsid w:val="002B38C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pacing w:after="200" w:line="276" w:lineRule="auto"/>
      <w:ind w:left="708"/>
      <w:jc w:val="both"/>
      <w:textAlignment w:val="baseline"/>
    </w:pPr>
    <w:rPr>
      <w:rFonts w:eastAsia="Times New Roman" w:cs="Calibri"/>
      <w:color w:val="auto"/>
      <w:sz w:val="22"/>
      <w:szCs w:val="22"/>
      <w:bdr w:val="none" w:sz="0" w:space="0" w:color="auto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Obiekt Znak"/>
    <w:link w:val="Akapitzlist"/>
    <w:uiPriority w:val="34"/>
    <w:qFormat/>
    <w:locked/>
    <w:rsid w:val="00336E62"/>
    <w:rPr>
      <w:rFonts w:ascii="Calibri" w:eastAsia="Calibri" w:hAnsi="Calibri" w:cs="Calibri"/>
      <w:color w:val="000000"/>
      <w:sz w:val="22"/>
      <w:szCs w:val="22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3B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3B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3BBB"/>
    <w:rPr>
      <w:rFonts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3B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3BBB"/>
    <w:rPr>
      <w:rFonts w:cs="Arial Unicode MS"/>
      <w:b/>
      <w:bCs/>
      <w:color w:val="000000"/>
      <w:u w:color="00000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36E34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76" w:lineRule="auto"/>
      <w:ind w:left="283"/>
    </w:pPr>
    <w:rPr>
      <w:rFonts w:ascii="Calibri" w:eastAsia="Calibri" w:hAnsi="Calibri" w:cs="Times New Roman"/>
      <w:color w:val="auto"/>
      <w:sz w:val="22"/>
      <w:szCs w:val="22"/>
      <w:bdr w:val="none" w:sz="0" w:space="0" w:color="auto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36E34"/>
    <w:rPr>
      <w:rFonts w:ascii="Calibri" w:eastAsia="Calibri" w:hAnsi="Calibri"/>
      <w:sz w:val="22"/>
      <w:szCs w:val="22"/>
      <w:bdr w:val="none" w:sz="0" w:space="0" w:color="auto"/>
      <w:lang w:eastAsia="ar-SA"/>
    </w:rPr>
  </w:style>
  <w:style w:type="paragraph" w:styleId="Bezodstpw">
    <w:name w:val="No Spacing"/>
    <w:link w:val="BezodstpwZnak"/>
    <w:uiPriority w:val="1"/>
    <w:qFormat/>
    <w:rsid w:val="00D36E3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D36E34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47573"/>
    <w:pPr>
      <w:widowControl w:val="0"/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47573"/>
    <w:rPr>
      <w:u w:val="single"/>
    </w:rPr>
  </w:style>
  <w:style w:type="table" w:customStyle="1" w:styleId="TableNormal">
    <w:name w:val="Table Normal"/>
    <w:rsid w:val="001475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147573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rsid w:val="00147573"/>
    <w:pPr>
      <w:widowControl w:val="0"/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  <w:lang w:val="en-US"/>
    </w:rPr>
  </w:style>
  <w:style w:type="paragraph" w:styleId="Tytu">
    <w:name w:val="Title"/>
    <w:rsid w:val="00147573"/>
    <w:pPr>
      <w:widowControl w:val="0"/>
      <w:jc w:val="center"/>
    </w:pPr>
    <w:rPr>
      <w:rFonts w:ascii="Arial" w:eastAsia="Arial" w:hAnsi="Arial" w:cs="Arial"/>
      <w:color w:val="000000"/>
      <w:sz w:val="32"/>
      <w:szCs w:val="32"/>
      <w:u w:color="000000"/>
    </w:rPr>
  </w:style>
  <w:style w:type="paragraph" w:styleId="Akapitzlist">
    <w:name w:val="List Paragraph"/>
    <w:aliases w:val="L1,Numerowanie,Akapit z listą5,T_SZ_List Paragraph,normalny tekst,Obiekt"/>
    <w:link w:val="AkapitzlistZnak"/>
    <w:qFormat/>
    <w:rsid w:val="00147573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1">
    <w:name w:val="Zaimportowany styl 1"/>
    <w:rsid w:val="00147573"/>
    <w:pPr>
      <w:numPr>
        <w:numId w:val="1"/>
      </w:numPr>
    </w:pPr>
  </w:style>
  <w:style w:type="numbering" w:customStyle="1" w:styleId="Zaimportowanystyl2">
    <w:name w:val="Zaimportowany styl 2"/>
    <w:rsid w:val="00147573"/>
    <w:pPr>
      <w:numPr>
        <w:numId w:val="3"/>
      </w:numPr>
    </w:pPr>
  </w:style>
  <w:style w:type="numbering" w:customStyle="1" w:styleId="Zaimportowanystyl3">
    <w:name w:val="Zaimportowany styl 3"/>
    <w:rsid w:val="00147573"/>
    <w:pPr>
      <w:numPr>
        <w:numId w:val="6"/>
      </w:numPr>
    </w:pPr>
  </w:style>
  <w:style w:type="paragraph" w:customStyle="1" w:styleId="Default">
    <w:name w:val="Default"/>
    <w:rsid w:val="00147573"/>
    <w:pPr>
      <w:widowControl w:val="0"/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4">
    <w:name w:val="Zaimportowany styl 4"/>
    <w:rsid w:val="00147573"/>
    <w:pPr>
      <w:numPr>
        <w:numId w:val="8"/>
      </w:numPr>
    </w:pPr>
  </w:style>
  <w:style w:type="numbering" w:customStyle="1" w:styleId="Zaimportowanystyl5">
    <w:name w:val="Zaimportowany styl 5"/>
    <w:rsid w:val="00147573"/>
    <w:pPr>
      <w:numPr>
        <w:numId w:val="10"/>
      </w:numPr>
    </w:pPr>
  </w:style>
  <w:style w:type="numbering" w:customStyle="1" w:styleId="Zaimportowanystyl6">
    <w:name w:val="Zaimportowany styl 6"/>
    <w:rsid w:val="00147573"/>
    <w:pPr>
      <w:numPr>
        <w:numId w:val="12"/>
      </w:numPr>
    </w:pPr>
  </w:style>
  <w:style w:type="numbering" w:customStyle="1" w:styleId="Zaimportowanystyl7">
    <w:name w:val="Zaimportowany styl 7"/>
    <w:rsid w:val="00147573"/>
    <w:pPr>
      <w:numPr>
        <w:numId w:val="15"/>
      </w:numPr>
    </w:pPr>
  </w:style>
  <w:style w:type="paragraph" w:customStyle="1" w:styleId="Teksttreci">
    <w:name w:val="Tekst treści"/>
    <w:rsid w:val="00147573"/>
    <w:pPr>
      <w:widowControl w:val="0"/>
      <w:spacing w:line="276" w:lineRule="auto"/>
    </w:pPr>
    <w:rPr>
      <w:rFonts w:ascii="Cambria" w:eastAsia="Cambria" w:hAnsi="Cambria" w:cs="Cambria"/>
      <w:color w:val="000000"/>
      <w:sz w:val="22"/>
      <w:szCs w:val="22"/>
      <w:u w:color="000000"/>
    </w:rPr>
  </w:style>
  <w:style w:type="numbering" w:customStyle="1" w:styleId="Zaimportowanystyl8">
    <w:name w:val="Zaimportowany styl 8"/>
    <w:rsid w:val="00147573"/>
    <w:pPr>
      <w:numPr>
        <w:numId w:val="20"/>
      </w:numPr>
    </w:pPr>
  </w:style>
  <w:style w:type="numbering" w:customStyle="1" w:styleId="Zaimportowanystyl9">
    <w:name w:val="Zaimportowany styl 9"/>
    <w:rsid w:val="00147573"/>
    <w:pPr>
      <w:numPr>
        <w:numId w:val="22"/>
      </w:numPr>
    </w:pPr>
  </w:style>
  <w:style w:type="paragraph" w:styleId="HTML-wstpniesformatowany">
    <w:name w:val="HTML Preformatted"/>
    <w:rsid w:val="001475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Arial Unicode MS"/>
      <w:color w:val="000000"/>
      <w:u w:color="000000"/>
    </w:rPr>
  </w:style>
  <w:style w:type="numbering" w:customStyle="1" w:styleId="Zaimportowanystyl10">
    <w:name w:val="Zaimportowany styl 10"/>
    <w:rsid w:val="00147573"/>
    <w:pPr>
      <w:numPr>
        <w:numId w:val="27"/>
      </w:numPr>
    </w:pPr>
  </w:style>
  <w:style w:type="numbering" w:customStyle="1" w:styleId="Zaimportowanystyl11">
    <w:name w:val="Zaimportowany styl 11"/>
    <w:rsid w:val="00147573"/>
    <w:pPr>
      <w:numPr>
        <w:numId w:val="29"/>
      </w:numPr>
    </w:pPr>
  </w:style>
  <w:style w:type="numbering" w:customStyle="1" w:styleId="Zaimportowanystyl12">
    <w:name w:val="Zaimportowany styl 12"/>
    <w:rsid w:val="00147573"/>
    <w:pPr>
      <w:numPr>
        <w:numId w:val="32"/>
      </w:numPr>
    </w:pPr>
  </w:style>
  <w:style w:type="numbering" w:customStyle="1" w:styleId="Zaimportowanystyl13">
    <w:name w:val="Zaimportowany styl 13"/>
    <w:rsid w:val="00147573"/>
    <w:pPr>
      <w:numPr>
        <w:numId w:val="36"/>
      </w:numPr>
    </w:pPr>
  </w:style>
  <w:style w:type="numbering" w:customStyle="1" w:styleId="Zaimportowanystyl14">
    <w:name w:val="Zaimportowany styl 14"/>
    <w:rsid w:val="00147573"/>
    <w:pPr>
      <w:numPr>
        <w:numId w:val="38"/>
      </w:numPr>
    </w:pPr>
  </w:style>
  <w:style w:type="numbering" w:customStyle="1" w:styleId="Zaimportowanystyl15">
    <w:name w:val="Zaimportowany styl 15"/>
    <w:rsid w:val="00147573"/>
    <w:pPr>
      <w:numPr>
        <w:numId w:val="40"/>
      </w:numPr>
    </w:pPr>
  </w:style>
  <w:style w:type="numbering" w:customStyle="1" w:styleId="Zaimportowanystyl16">
    <w:name w:val="Zaimportowany styl 16"/>
    <w:rsid w:val="00147573"/>
    <w:pPr>
      <w:numPr>
        <w:numId w:val="42"/>
      </w:numPr>
    </w:pPr>
  </w:style>
  <w:style w:type="numbering" w:customStyle="1" w:styleId="Zaimportowanystyl17">
    <w:name w:val="Zaimportowany styl 17"/>
    <w:rsid w:val="00147573"/>
    <w:pPr>
      <w:numPr>
        <w:numId w:val="45"/>
      </w:numPr>
    </w:pPr>
  </w:style>
  <w:style w:type="numbering" w:customStyle="1" w:styleId="Zaimportowanystyl18">
    <w:name w:val="Zaimportowany styl 18"/>
    <w:rsid w:val="00147573"/>
    <w:pPr>
      <w:numPr>
        <w:numId w:val="49"/>
      </w:numPr>
    </w:pPr>
  </w:style>
  <w:style w:type="numbering" w:customStyle="1" w:styleId="Zaimportowanystyl19">
    <w:name w:val="Zaimportowany styl 19"/>
    <w:rsid w:val="00147573"/>
    <w:pPr>
      <w:numPr>
        <w:numId w:val="53"/>
      </w:numPr>
    </w:pPr>
  </w:style>
  <w:style w:type="numbering" w:customStyle="1" w:styleId="Zaimportowanystyl20">
    <w:name w:val="Zaimportowany styl 20"/>
    <w:rsid w:val="00147573"/>
    <w:pPr>
      <w:numPr>
        <w:numId w:val="55"/>
      </w:numPr>
    </w:pPr>
  </w:style>
  <w:style w:type="numbering" w:customStyle="1" w:styleId="Zaimportowanystyl21">
    <w:name w:val="Zaimportowany styl 21"/>
    <w:rsid w:val="00147573"/>
    <w:pPr>
      <w:numPr>
        <w:numId w:val="57"/>
      </w:numPr>
    </w:pPr>
  </w:style>
  <w:style w:type="numbering" w:customStyle="1" w:styleId="Zaimportowanystyl22">
    <w:name w:val="Zaimportowany styl 22"/>
    <w:rsid w:val="00147573"/>
    <w:pPr>
      <w:numPr>
        <w:numId w:val="60"/>
      </w:numPr>
    </w:pPr>
  </w:style>
  <w:style w:type="numbering" w:customStyle="1" w:styleId="Zaimportowanystyl23">
    <w:name w:val="Zaimportowany styl 23"/>
    <w:rsid w:val="00147573"/>
    <w:pPr>
      <w:numPr>
        <w:numId w:val="62"/>
      </w:numPr>
    </w:pPr>
  </w:style>
  <w:style w:type="numbering" w:customStyle="1" w:styleId="Zaimportowanystyl24">
    <w:name w:val="Zaimportowany styl 24"/>
    <w:rsid w:val="00147573"/>
    <w:pPr>
      <w:numPr>
        <w:numId w:val="65"/>
      </w:numPr>
    </w:pPr>
  </w:style>
  <w:style w:type="numbering" w:customStyle="1" w:styleId="Zaimportowanystyl25">
    <w:name w:val="Zaimportowany styl 25"/>
    <w:rsid w:val="00147573"/>
    <w:pPr>
      <w:numPr>
        <w:numId w:val="68"/>
      </w:numPr>
    </w:pPr>
  </w:style>
  <w:style w:type="numbering" w:customStyle="1" w:styleId="Zaimportowanystyl26">
    <w:name w:val="Zaimportowany styl 26"/>
    <w:rsid w:val="00147573"/>
    <w:pPr>
      <w:numPr>
        <w:numId w:val="70"/>
      </w:numPr>
    </w:pPr>
  </w:style>
  <w:style w:type="numbering" w:customStyle="1" w:styleId="Zaimportowanystyl27">
    <w:name w:val="Zaimportowany styl 27"/>
    <w:rsid w:val="00147573"/>
    <w:pPr>
      <w:numPr>
        <w:numId w:val="72"/>
      </w:numPr>
    </w:pPr>
  </w:style>
  <w:style w:type="numbering" w:customStyle="1" w:styleId="Zaimportowanystyl28">
    <w:name w:val="Zaimportowany styl 28"/>
    <w:rsid w:val="00147573"/>
    <w:pPr>
      <w:numPr>
        <w:numId w:val="76"/>
      </w:numPr>
    </w:pPr>
  </w:style>
  <w:style w:type="paragraph" w:styleId="NormalnyWeb">
    <w:name w:val="Normal (Web)"/>
    <w:rsid w:val="00147573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9">
    <w:name w:val="Zaimportowany styl 29"/>
    <w:rsid w:val="00147573"/>
    <w:pPr>
      <w:numPr>
        <w:numId w:val="79"/>
      </w:numPr>
    </w:pPr>
  </w:style>
  <w:style w:type="character" w:customStyle="1" w:styleId="cze">
    <w:name w:val="Łącze"/>
    <w:rsid w:val="00147573"/>
    <w:rPr>
      <w:color w:val="0000FF"/>
      <w:u w:val="single" w:color="0000FF"/>
    </w:rPr>
  </w:style>
  <w:style w:type="character" w:customStyle="1" w:styleId="Hyperlink0">
    <w:name w:val="Hyperlink.0"/>
    <w:basedOn w:val="cze"/>
    <w:rsid w:val="00147573"/>
    <w:rPr>
      <w:strike/>
      <w:dstrike w:val="0"/>
      <w:color w:val="0000FF"/>
      <w:u w:val="single" w:color="FF0000"/>
    </w:rPr>
  </w:style>
  <w:style w:type="numbering" w:customStyle="1" w:styleId="Zaimportowanystyl30">
    <w:name w:val="Zaimportowany styl 30"/>
    <w:rsid w:val="00147573"/>
    <w:pPr>
      <w:numPr>
        <w:numId w:val="80"/>
      </w:numPr>
    </w:pPr>
  </w:style>
  <w:style w:type="numbering" w:customStyle="1" w:styleId="Zaimportowanystyl31">
    <w:name w:val="Zaimportowany styl 31"/>
    <w:rsid w:val="00147573"/>
    <w:pPr>
      <w:numPr>
        <w:numId w:val="82"/>
      </w:numPr>
    </w:pPr>
  </w:style>
  <w:style w:type="numbering" w:customStyle="1" w:styleId="Zaimportowanystyl32">
    <w:name w:val="Zaimportowany styl 32"/>
    <w:rsid w:val="00147573"/>
    <w:pPr>
      <w:numPr>
        <w:numId w:val="86"/>
      </w:numPr>
    </w:pPr>
  </w:style>
  <w:style w:type="numbering" w:customStyle="1" w:styleId="Zaimportowanystyl33">
    <w:name w:val="Zaimportowany styl 33"/>
    <w:rsid w:val="00147573"/>
    <w:pPr>
      <w:numPr>
        <w:numId w:val="88"/>
      </w:numPr>
    </w:pPr>
  </w:style>
  <w:style w:type="numbering" w:customStyle="1" w:styleId="Zaimportowanystyl34">
    <w:name w:val="Zaimportowany styl 34"/>
    <w:rsid w:val="00147573"/>
    <w:pPr>
      <w:numPr>
        <w:numId w:val="91"/>
      </w:numPr>
    </w:pPr>
  </w:style>
  <w:style w:type="numbering" w:customStyle="1" w:styleId="Zaimportowanystyl35">
    <w:name w:val="Zaimportowany styl 35"/>
    <w:rsid w:val="00147573"/>
    <w:pPr>
      <w:numPr>
        <w:numId w:val="92"/>
      </w:numPr>
    </w:pPr>
  </w:style>
  <w:style w:type="numbering" w:customStyle="1" w:styleId="Zaimportowanystyl36">
    <w:name w:val="Zaimportowany styl 36"/>
    <w:rsid w:val="00147573"/>
    <w:pPr>
      <w:numPr>
        <w:numId w:val="94"/>
      </w:numPr>
    </w:pPr>
  </w:style>
  <w:style w:type="numbering" w:customStyle="1" w:styleId="Zaimportowanystyl37">
    <w:name w:val="Zaimportowany styl 37"/>
    <w:rsid w:val="00147573"/>
    <w:pPr>
      <w:numPr>
        <w:numId w:val="98"/>
      </w:numPr>
    </w:pPr>
  </w:style>
  <w:style w:type="numbering" w:customStyle="1" w:styleId="Zaimportowanystyl38">
    <w:name w:val="Zaimportowany styl 38"/>
    <w:rsid w:val="00147573"/>
    <w:pPr>
      <w:numPr>
        <w:numId w:val="100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5F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F0F"/>
    <w:rPr>
      <w:rFonts w:ascii="Tahoma" w:hAnsi="Tahoma" w:cs="Tahoma"/>
      <w:color w:val="000000"/>
      <w:sz w:val="16"/>
      <w:szCs w:val="16"/>
      <w:u w:color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6C04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C049D"/>
    <w:rPr>
      <w:rFonts w:cs="Arial Unicode MS"/>
      <w:color w:val="000000"/>
      <w:u w:color="000000"/>
    </w:rPr>
  </w:style>
  <w:style w:type="paragraph" w:customStyle="1" w:styleId="Standard">
    <w:name w:val="Standard"/>
    <w:rsid w:val="0068688E"/>
    <w:pPr>
      <w:suppressAutoHyphens/>
      <w:spacing w:after="200" w:line="276" w:lineRule="auto"/>
    </w:pPr>
    <w:rPr>
      <w:rFonts w:ascii="Calibri" w:eastAsia="Calibri" w:hAnsi="Calibri" w:cs="Calibri"/>
      <w:color w:val="000000"/>
      <w:kern w:val="3"/>
      <w:sz w:val="22"/>
      <w:szCs w:val="22"/>
      <w:u w:color="000000"/>
      <w:lang w:val="en-US"/>
    </w:rPr>
  </w:style>
  <w:style w:type="paragraph" w:customStyle="1" w:styleId="m8069290857866364993gmail-text-justify">
    <w:name w:val="m_8069290857866364993gmail-text-justify"/>
    <w:basedOn w:val="Normalny"/>
    <w:qFormat/>
    <w:rsid w:val="002B38C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customStyle="1" w:styleId="Kolorowalistaakcent11">
    <w:name w:val="Kolorowa lista — akcent 11"/>
    <w:aliases w:val="Akapit z listą BS,Kolorowa lista — akcent 111,Akapit z listą1,Średnia siatka 1 — akcent 21,List Paragraph,sw tekst,CW_Lista,Colorful List - Accent 11,Akapit z listą4,Colorful List Accent 1,Średnia siatka 1 — akcent 22"/>
    <w:basedOn w:val="Normalny"/>
    <w:qFormat/>
    <w:rsid w:val="002B38C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pacing w:after="200" w:line="276" w:lineRule="auto"/>
      <w:ind w:left="708"/>
      <w:jc w:val="both"/>
      <w:textAlignment w:val="baseline"/>
    </w:pPr>
    <w:rPr>
      <w:rFonts w:eastAsia="Times New Roman" w:cs="Calibri"/>
      <w:color w:val="auto"/>
      <w:sz w:val="22"/>
      <w:szCs w:val="22"/>
      <w:bdr w:val="none" w:sz="0" w:space="0" w:color="auto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Obiekt Znak"/>
    <w:link w:val="Akapitzlist"/>
    <w:uiPriority w:val="34"/>
    <w:qFormat/>
    <w:locked/>
    <w:rsid w:val="00336E62"/>
    <w:rPr>
      <w:rFonts w:ascii="Calibri" w:eastAsia="Calibri" w:hAnsi="Calibri" w:cs="Calibri"/>
      <w:color w:val="000000"/>
      <w:sz w:val="22"/>
      <w:szCs w:val="22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3B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3B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3BBB"/>
    <w:rPr>
      <w:rFonts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3B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3BBB"/>
    <w:rPr>
      <w:rFonts w:cs="Arial Unicode MS"/>
      <w:b/>
      <w:bCs/>
      <w:color w:val="000000"/>
      <w:u w:color="00000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36E34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76" w:lineRule="auto"/>
      <w:ind w:left="283"/>
    </w:pPr>
    <w:rPr>
      <w:rFonts w:ascii="Calibri" w:eastAsia="Calibri" w:hAnsi="Calibri" w:cs="Times New Roman"/>
      <w:color w:val="auto"/>
      <w:sz w:val="22"/>
      <w:szCs w:val="22"/>
      <w:bdr w:val="none" w:sz="0" w:space="0" w:color="auto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36E34"/>
    <w:rPr>
      <w:rFonts w:ascii="Calibri" w:eastAsia="Calibri" w:hAnsi="Calibri"/>
      <w:sz w:val="22"/>
      <w:szCs w:val="22"/>
      <w:bdr w:val="none" w:sz="0" w:space="0" w:color="auto"/>
      <w:lang w:eastAsia="ar-SA"/>
    </w:rPr>
  </w:style>
  <w:style w:type="paragraph" w:styleId="Bezodstpw">
    <w:name w:val="No Spacing"/>
    <w:link w:val="BezodstpwZnak"/>
    <w:uiPriority w:val="1"/>
    <w:qFormat/>
    <w:rsid w:val="00D36E3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D36E34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07961-08BB-4EB8-931B-D7092C7F1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6360</Words>
  <Characters>38165</Characters>
  <Application>Microsoft Office Word</Application>
  <DocSecurity>0</DocSecurity>
  <Lines>318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Wolińska</dc:creator>
  <cp:lastModifiedBy>katarzyna.juszczak</cp:lastModifiedBy>
  <cp:revision>7</cp:revision>
  <cp:lastPrinted>2021-03-24T11:44:00Z</cp:lastPrinted>
  <dcterms:created xsi:type="dcterms:W3CDTF">2021-04-26T07:32:00Z</dcterms:created>
  <dcterms:modified xsi:type="dcterms:W3CDTF">2021-04-26T09:49:00Z</dcterms:modified>
</cp:coreProperties>
</file>